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rPr>
          <w:rFonts w:hAnsi="宋体"/>
          <w:bCs/>
        </w:rPr>
      </w:pPr>
      <w:r>
        <w:rPr>
          <w:rFonts w:hint="eastAsia" w:hAnsi="宋体"/>
          <w:bCs/>
        </w:rPr>
        <w:t>招标编号：</w:t>
      </w:r>
    </w:p>
    <w:p>
      <w:pPr>
        <w:autoSpaceDE w:val="0"/>
        <w:autoSpaceDN w:val="0"/>
        <w:rPr>
          <w:b/>
          <w:bCs/>
          <w:sz w:val="48"/>
          <w:szCs w:val="48"/>
        </w:rPr>
      </w:pPr>
    </w:p>
    <w:p>
      <w:pPr>
        <w:autoSpaceDE w:val="0"/>
        <w:autoSpaceDN w:val="0"/>
        <w:rPr>
          <w:b/>
          <w:bCs/>
          <w:sz w:val="48"/>
          <w:szCs w:val="48"/>
        </w:rPr>
      </w:pPr>
    </w:p>
    <w:p>
      <w:pPr>
        <w:pStyle w:val="137"/>
        <w:spacing w:before="120"/>
      </w:pPr>
      <w:r>
        <w:rPr>
          <w:rFonts w:hint="eastAsia"/>
        </w:rPr>
        <w:t>万基控股集团有限公司</w:t>
      </w:r>
    </w:p>
    <w:p>
      <w:pPr>
        <w:pStyle w:val="137"/>
        <w:spacing w:before="120"/>
      </w:pPr>
      <w:r>
        <w:rPr>
          <w:rFonts w:hint="eastAsia"/>
        </w:rPr>
        <w:t>“上大压小”2×600MW机组</w:t>
      </w:r>
    </w:p>
    <w:p>
      <w:pPr>
        <w:autoSpaceDE w:val="0"/>
        <w:autoSpaceDN w:val="0"/>
        <w:rPr>
          <w:b/>
          <w:bCs/>
          <w:sz w:val="48"/>
          <w:szCs w:val="48"/>
        </w:rPr>
      </w:pPr>
    </w:p>
    <w:p>
      <w:pPr>
        <w:spacing w:line="360" w:lineRule="auto"/>
        <w:jc w:val="center"/>
        <w:rPr>
          <w:rFonts w:hAnsi="宋体"/>
          <w:b/>
          <w:bCs/>
          <w:sz w:val="44"/>
        </w:rPr>
      </w:pPr>
      <w:r>
        <w:rPr>
          <w:rFonts w:hint="eastAsia" w:hAnsi="宋体"/>
          <w:b/>
          <w:bCs/>
          <w:sz w:val="44"/>
        </w:rPr>
        <w:t>煤场生活消防水泵</w:t>
      </w:r>
    </w:p>
    <w:p>
      <w:pPr>
        <w:spacing w:line="360" w:lineRule="auto"/>
        <w:jc w:val="center"/>
        <w:rPr>
          <w:rFonts w:hAnsi="宋体"/>
          <w:b/>
        </w:rPr>
      </w:pPr>
      <w:r>
        <w:rPr>
          <w:rFonts w:hint="eastAsia" w:eastAsia="黑体"/>
          <w:sz w:val="52"/>
          <w:szCs w:val="52"/>
        </w:rPr>
        <w:t>技术规范书</w:t>
      </w:r>
    </w:p>
    <w:p>
      <w:pPr>
        <w:spacing w:line="360" w:lineRule="auto"/>
        <w:jc w:val="center"/>
        <w:rPr>
          <w:rFonts w:hAnsi="宋体"/>
          <w:b/>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89"/>
        <w:rPr>
          <w:rFonts w:hAnsi="宋体"/>
          <w:color w:val="auto"/>
        </w:rPr>
      </w:pPr>
    </w:p>
    <w:p>
      <w:pPr>
        <w:pStyle w:val="451"/>
        <w:rPr>
          <w:rFonts w:hAnsi="宋体"/>
          <w:color w:val="auto"/>
        </w:rPr>
      </w:pPr>
    </w:p>
    <w:p>
      <w:pPr>
        <w:spacing w:line="360" w:lineRule="auto"/>
        <w:outlineLvl w:val="0"/>
        <w:rPr>
          <w:rFonts w:ascii="宋体"/>
          <w:b/>
          <w:spacing w:val="6"/>
          <w:sz w:val="32"/>
        </w:rPr>
      </w:pPr>
      <w:r>
        <w:rPr>
          <w:rFonts w:hint="eastAsia" w:ascii="宋体"/>
          <w:b/>
          <w:spacing w:val="6"/>
          <w:sz w:val="32"/>
        </w:rPr>
        <w:t>招 标 单 位：</w:t>
      </w:r>
      <w:r>
        <w:rPr>
          <w:rFonts w:hint="eastAsia" w:ascii="宋体"/>
          <w:b/>
          <w:bCs/>
          <w:sz w:val="32"/>
          <w:szCs w:val="32"/>
        </w:rPr>
        <w:t>洛阳万基宏远电力有限公司</w:t>
      </w:r>
    </w:p>
    <w:p>
      <w:pPr>
        <w:spacing w:line="360" w:lineRule="auto"/>
        <w:rPr>
          <w:rFonts w:ascii="宋体"/>
          <w:sz w:val="28"/>
        </w:rPr>
      </w:pPr>
      <w:r>
        <w:rPr>
          <w:rFonts w:hint="eastAsia" w:ascii="宋体"/>
          <w:b/>
          <w:spacing w:val="6"/>
          <w:sz w:val="32"/>
        </w:rPr>
        <w:t>代理招标单位：</w:t>
      </w:r>
    </w:p>
    <w:p>
      <w:pPr>
        <w:spacing w:line="360" w:lineRule="auto"/>
        <w:rPr>
          <w:rFonts w:ascii="宋体"/>
          <w:b/>
          <w:sz w:val="28"/>
        </w:rPr>
      </w:pPr>
      <w:r>
        <w:rPr>
          <w:rFonts w:hint="eastAsia" w:ascii="宋体"/>
          <w:b/>
          <w:spacing w:val="6"/>
          <w:sz w:val="32"/>
        </w:rPr>
        <w:t>设 计 单 位：</w:t>
      </w:r>
      <w:r>
        <w:rPr>
          <w:rFonts w:hint="eastAsia" w:ascii="宋体" w:hAnsi="宋体" w:cs="宋体"/>
          <w:b/>
          <w:bCs/>
          <w:sz w:val="32"/>
          <w:szCs w:val="32"/>
        </w:rPr>
        <w:t>中国电建集团河南省电力勘测设计院有限公司</w:t>
      </w:r>
    </w:p>
    <w:p>
      <w:pPr>
        <w:pStyle w:val="89"/>
        <w:rPr>
          <w:rFonts w:hAnsi="宋体"/>
          <w:color w:val="auto"/>
          <w:u w:val="none"/>
        </w:rPr>
      </w:pPr>
      <w:r>
        <w:rPr>
          <w:rFonts w:hint="eastAsia"/>
          <w:b w:val="0"/>
          <w:color w:val="auto"/>
          <w:sz w:val="32"/>
          <w:u w:val="none"/>
        </w:rPr>
        <w:t>二零二零年五月</w:t>
      </w:r>
    </w:p>
    <w:p>
      <w:pPr>
        <w:pStyle w:val="89"/>
        <w:rPr>
          <w:rFonts w:hAnsi="宋体"/>
          <w:color w:val="auto"/>
        </w:rPr>
      </w:pPr>
    </w:p>
    <w:p>
      <w:pPr>
        <w:pStyle w:val="89"/>
        <w:rPr>
          <w:rFonts w:hAnsi="宋体"/>
          <w:color w:val="auto"/>
        </w:rPr>
      </w:pPr>
    </w:p>
    <w:p/>
    <w:p>
      <w:pPr>
        <w:spacing w:line="360" w:lineRule="auto"/>
        <w:jc w:val="center"/>
        <w:rPr>
          <w:b/>
          <w:spacing w:val="5"/>
          <w:sz w:val="24"/>
        </w:rPr>
      </w:pPr>
      <w:r>
        <w:rPr>
          <w:b/>
          <w:spacing w:val="5"/>
          <w:sz w:val="24"/>
        </w:rPr>
        <w:t>目  录</w:t>
      </w:r>
    </w:p>
    <w:p>
      <w:pPr>
        <w:spacing w:line="360" w:lineRule="auto"/>
        <w:jc w:val="center"/>
        <w:rPr>
          <w:sz w:val="24"/>
        </w:rPr>
      </w:pPr>
    </w:p>
    <w:p>
      <w:pPr>
        <w:pStyle w:val="49"/>
        <w:rPr>
          <w:rFonts w:ascii="Calibri" w:hAnsi="Calibri"/>
          <w:b w:val="0"/>
          <w:bCs w:val="0"/>
          <w:caps w:val="0"/>
          <w:sz w:val="21"/>
          <w:szCs w:val="22"/>
        </w:rPr>
      </w:pPr>
      <w:r>
        <w:rPr>
          <w:rFonts w:ascii="宋体" w:hAnsi="宋体"/>
          <w:b w:val="0"/>
          <w:smallCaps/>
          <w:spacing w:val="5"/>
        </w:rPr>
        <w:fldChar w:fldCharType="begin"/>
      </w:r>
      <w:r>
        <w:rPr>
          <w:rFonts w:ascii="宋体" w:hAnsi="宋体"/>
          <w:b w:val="0"/>
          <w:smallCaps/>
          <w:spacing w:val="5"/>
        </w:rPr>
        <w:instrText xml:space="preserve"> TOC \o "1-1" \h \z \u </w:instrText>
      </w:r>
      <w:r>
        <w:rPr>
          <w:rFonts w:ascii="宋体" w:hAnsi="宋体"/>
          <w:b w:val="0"/>
          <w:smallCaps/>
          <w:spacing w:val="5"/>
        </w:rPr>
        <w:fldChar w:fldCharType="separate"/>
      </w:r>
      <w:r>
        <w:fldChar w:fldCharType="begin"/>
      </w:r>
      <w:r>
        <w:instrText xml:space="preserve"> HYPERLINK \l "_Toc421721278" </w:instrText>
      </w:r>
      <w:r>
        <w:fldChar w:fldCharType="separate"/>
      </w:r>
      <w:r>
        <w:rPr>
          <w:rStyle w:val="82"/>
          <w:rFonts w:hint="eastAsia"/>
        </w:rPr>
        <w:t>附件</w:t>
      </w:r>
      <w:r>
        <w:rPr>
          <w:rStyle w:val="82"/>
        </w:rPr>
        <w:t xml:space="preserve">1  </w:t>
      </w:r>
      <w:r>
        <w:rPr>
          <w:rStyle w:val="82"/>
          <w:rFonts w:hint="eastAsia"/>
        </w:rPr>
        <w:t>技术规范</w:t>
      </w:r>
      <w:r>
        <w:tab/>
      </w:r>
      <w:r>
        <w:fldChar w:fldCharType="begin"/>
      </w:r>
      <w:r>
        <w:instrText xml:space="preserve"> PAGEREF _Toc421721278 \h </w:instrText>
      </w:r>
      <w:r>
        <w:fldChar w:fldCharType="separate"/>
      </w:r>
      <w:r>
        <w:t>3</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"_Toc421721279" </w:instrText>
      </w:r>
      <w:r>
        <w:fldChar w:fldCharType="separate"/>
      </w:r>
      <w:r>
        <w:rPr>
          <w:rStyle w:val="82"/>
          <w:rFonts w:hint="eastAsia"/>
        </w:rPr>
        <w:t>附件</w:t>
      </w:r>
      <w:r>
        <w:rPr>
          <w:rStyle w:val="82"/>
        </w:rPr>
        <w:t xml:space="preserve">2  </w:t>
      </w:r>
      <w:r>
        <w:rPr>
          <w:rStyle w:val="82"/>
          <w:rFonts w:hint="eastAsia"/>
        </w:rPr>
        <w:t>供货范围</w:t>
      </w:r>
      <w:r>
        <w:tab/>
      </w:r>
      <w:r>
        <w:fldChar w:fldCharType="begin"/>
      </w:r>
      <w:r>
        <w:instrText xml:space="preserve"> PAGEREF _Toc421721279 \h </w:instrText>
      </w:r>
      <w:r>
        <w:fldChar w:fldCharType="separate"/>
      </w:r>
      <w:r>
        <w:t>1</w:t>
      </w:r>
      <w:r>
        <w:rPr>
          <w:rFonts w:hint="eastAsia"/>
        </w:rPr>
        <w:t>9</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"_Toc421721280" </w:instrText>
      </w:r>
      <w:r>
        <w:fldChar w:fldCharType="separate"/>
      </w:r>
      <w:r>
        <w:rPr>
          <w:rStyle w:val="82"/>
          <w:rFonts w:hint="eastAsia"/>
        </w:rPr>
        <w:t>附件</w:t>
      </w:r>
      <w:r>
        <w:rPr>
          <w:rStyle w:val="82"/>
        </w:rPr>
        <w:t xml:space="preserve">3  </w:t>
      </w:r>
      <w:r>
        <w:rPr>
          <w:rStyle w:val="82"/>
          <w:rFonts w:hint="eastAsia"/>
        </w:rPr>
        <w:t>技术资料和交付进度</w:t>
      </w:r>
      <w:r>
        <w:tab/>
      </w:r>
      <w:r>
        <w:fldChar w:fldCharType="begin"/>
      </w:r>
      <w:r>
        <w:instrText xml:space="preserve"> PAGEREF _Toc421721280 \h </w:instrText>
      </w:r>
      <w:r>
        <w:fldChar w:fldCharType="separate"/>
      </w:r>
      <w:r>
        <w:t>21</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"_Toc421721281" </w:instrText>
      </w:r>
      <w:r>
        <w:fldChar w:fldCharType="separate"/>
      </w:r>
      <w:r>
        <w:rPr>
          <w:rStyle w:val="82"/>
          <w:rFonts w:hint="eastAsia"/>
        </w:rPr>
        <w:t>附件</w:t>
      </w:r>
      <w:r>
        <w:rPr>
          <w:rStyle w:val="82"/>
        </w:rPr>
        <w:t xml:space="preserve">4  </w:t>
      </w:r>
      <w:r>
        <w:rPr>
          <w:rStyle w:val="82"/>
          <w:rFonts w:hint="eastAsia"/>
        </w:rPr>
        <w:t>设备监造（工厂检验</w:t>
      </w:r>
      <w:r>
        <w:rPr>
          <w:rStyle w:val="82"/>
        </w:rPr>
        <w:t>/</w:t>
      </w:r>
      <w:r>
        <w:rPr>
          <w:rStyle w:val="82"/>
          <w:rFonts w:hint="eastAsia"/>
        </w:rPr>
        <w:t>试验）</w:t>
      </w:r>
      <w:r>
        <w:tab/>
      </w:r>
      <w:r>
        <w:fldChar w:fldCharType="begin"/>
      </w:r>
      <w:r>
        <w:instrText xml:space="preserve"> PAGEREF _Toc421721281 \h </w:instrText>
      </w:r>
      <w:r>
        <w:fldChar w:fldCharType="separate"/>
      </w:r>
      <w:r>
        <w:t>2</w:t>
      </w:r>
      <w:r>
        <w:rPr>
          <w:rFonts w:hint="eastAsia"/>
        </w:rPr>
        <w:t>4</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"_Toc421721282" </w:instrText>
      </w:r>
      <w:r>
        <w:fldChar w:fldCharType="separate"/>
      </w:r>
      <w:r>
        <w:rPr>
          <w:rStyle w:val="82"/>
          <w:rFonts w:hint="eastAsia" w:hAnsi="宋体" w:cs="Arial"/>
        </w:rPr>
        <w:t>附件</w:t>
      </w:r>
      <w:r>
        <w:rPr>
          <w:rStyle w:val="82"/>
          <w:rFonts w:hAnsi="宋体" w:cs="Arial"/>
        </w:rPr>
        <w:t xml:space="preserve">5  </w:t>
      </w:r>
      <w:r>
        <w:rPr>
          <w:rStyle w:val="82"/>
          <w:rFonts w:hint="eastAsia" w:hAnsi="宋体" w:cs="Arial"/>
        </w:rPr>
        <w:t>性能验收试验</w:t>
      </w:r>
      <w:r>
        <w:tab/>
      </w:r>
      <w:r>
        <w:fldChar w:fldCharType="begin"/>
      </w:r>
      <w:r>
        <w:instrText xml:space="preserve"> PAGEREF _Toc421721282 \h </w:instrText>
      </w:r>
      <w:r>
        <w:fldChar w:fldCharType="separate"/>
      </w:r>
      <w:r>
        <w:t>2</w:t>
      </w:r>
      <w:r>
        <w:rPr>
          <w:rFonts w:hint="eastAsia"/>
        </w:rPr>
        <w:t>6</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"_Toc421721283" </w:instrText>
      </w:r>
      <w:r>
        <w:fldChar w:fldCharType="separate"/>
      </w:r>
      <w:r>
        <w:rPr>
          <w:rStyle w:val="82"/>
          <w:rFonts w:hint="eastAsia"/>
        </w:rPr>
        <w:t>附件</w:t>
      </w:r>
      <w:r>
        <w:rPr>
          <w:rStyle w:val="82"/>
        </w:rPr>
        <w:t xml:space="preserve">6  </w:t>
      </w:r>
      <w:r>
        <w:rPr>
          <w:rStyle w:val="82"/>
          <w:rFonts w:hint="eastAsia"/>
        </w:rPr>
        <w:t>性能保证违约金</w:t>
      </w:r>
      <w:r>
        <w:tab/>
      </w:r>
      <w:r>
        <w:fldChar w:fldCharType="begin"/>
      </w:r>
      <w:r>
        <w:instrText xml:space="preserve"> PAGEREF _Toc421721283 \h </w:instrText>
      </w:r>
      <w:r>
        <w:fldChar w:fldCharType="separate"/>
      </w:r>
      <w:r>
        <w:t>2</w:t>
      </w:r>
      <w:r>
        <w:rPr>
          <w:rFonts w:hint="eastAsia"/>
        </w:rPr>
        <w:t>7</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"_Toc421721284" </w:instrText>
      </w:r>
      <w:r>
        <w:fldChar w:fldCharType="separate"/>
      </w:r>
      <w:r>
        <w:rPr>
          <w:rStyle w:val="82"/>
          <w:rFonts w:hint="eastAsia" w:hAnsi="宋体" w:cs="Arial"/>
        </w:rPr>
        <w:t>附件</w:t>
      </w:r>
      <w:r>
        <w:rPr>
          <w:rStyle w:val="82"/>
          <w:rFonts w:hAnsi="宋体" w:cs="Arial"/>
        </w:rPr>
        <w:t xml:space="preserve">7  </w:t>
      </w:r>
      <w:r>
        <w:rPr>
          <w:rStyle w:val="82"/>
          <w:rFonts w:hint="eastAsia" w:hAnsi="宋体" w:cs="Arial"/>
        </w:rPr>
        <w:t>技术服务和联络</w:t>
      </w:r>
      <w:r>
        <w:tab/>
      </w:r>
      <w:r>
        <w:fldChar w:fldCharType="begin"/>
      </w:r>
      <w:r>
        <w:instrText xml:space="preserve"> PAGEREF _Toc421721284 \h </w:instrText>
      </w:r>
      <w:r>
        <w:fldChar w:fldCharType="separate"/>
      </w:r>
      <w:r>
        <w:t>2</w:t>
      </w:r>
      <w:r>
        <w:rPr>
          <w:rFonts w:hint="eastAsia"/>
        </w:rPr>
        <w:t>8</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"_Toc421721285" </w:instrText>
      </w:r>
      <w:r>
        <w:fldChar w:fldCharType="separate"/>
      </w:r>
      <w:r>
        <w:rPr>
          <w:rStyle w:val="82"/>
          <w:rFonts w:hint="eastAsia"/>
        </w:rPr>
        <w:t>附件</w:t>
      </w:r>
      <w:r>
        <w:rPr>
          <w:rStyle w:val="82"/>
        </w:rPr>
        <w:t xml:space="preserve">8  </w:t>
      </w:r>
      <w:r>
        <w:rPr>
          <w:rStyle w:val="82"/>
          <w:rFonts w:hint="eastAsia"/>
        </w:rPr>
        <w:t>交货进度</w:t>
      </w:r>
      <w:r>
        <w:tab/>
      </w:r>
      <w:r>
        <w:rPr>
          <w:rFonts w:hint="eastAsia"/>
        </w:rPr>
        <w:t>3</w:t>
      </w:r>
      <w:r>
        <w:rPr>
          <w:rFonts w:hint="eastAsia"/>
        </w:rPr>
        <w:fldChar w:fldCharType="end"/>
      </w:r>
      <w:r>
        <w:rPr>
          <w:rFonts w:hint="eastAsia"/>
        </w:rPr>
        <w:t>0</w:t>
      </w:r>
    </w:p>
    <w:p>
      <w:pPr>
        <w:pStyle w:val="49"/>
        <w:rPr>
          <w:rFonts w:ascii="Calibri" w:hAnsi="Calibri"/>
          <w:b w:val="0"/>
          <w:bCs w:val="0"/>
          <w:caps w:val="0"/>
          <w:sz w:val="21"/>
          <w:szCs w:val="22"/>
        </w:rPr>
      </w:pPr>
      <w:r>
        <w:fldChar w:fldCharType="begin"/>
      </w:r>
      <w:r>
        <w:instrText xml:space="preserve"> HYPERLINK \l "_Toc421721286" </w:instrText>
      </w:r>
      <w:r>
        <w:fldChar w:fldCharType="separate"/>
      </w:r>
      <w:r>
        <w:rPr>
          <w:rStyle w:val="82"/>
          <w:rFonts w:hint="eastAsia"/>
        </w:rPr>
        <w:t>附件</w:t>
      </w:r>
      <w:r>
        <w:rPr>
          <w:rStyle w:val="82"/>
        </w:rPr>
        <w:t xml:space="preserve">9  </w:t>
      </w:r>
      <w:r>
        <w:rPr>
          <w:rStyle w:val="82"/>
          <w:rFonts w:hint="eastAsia"/>
        </w:rPr>
        <w:t>价格表</w:t>
      </w:r>
      <w:r>
        <w:tab/>
      </w:r>
      <w:r>
        <w:fldChar w:fldCharType="begin"/>
      </w:r>
      <w:r>
        <w:instrText xml:space="preserve"> PAGEREF _Toc421721286 \h </w:instrText>
      </w:r>
      <w:r>
        <w:fldChar w:fldCharType="separate"/>
      </w:r>
      <w:r>
        <w:t>3</w:t>
      </w:r>
      <w:r>
        <w:rPr>
          <w:rFonts w:hint="eastAsia"/>
        </w:rPr>
        <w:t>2</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"_Toc421721287" </w:instrText>
      </w:r>
      <w:r>
        <w:fldChar w:fldCharType="separate"/>
      </w:r>
      <w:r>
        <w:rPr>
          <w:rStyle w:val="82"/>
          <w:rFonts w:hint="eastAsia"/>
        </w:rPr>
        <w:t>附件</w:t>
      </w:r>
      <w:r>
        <w:rPr>
          <w:rStyle w:val="82"/>
        </w:rPr>
        <w:t xml:space="preserve">10 </w:t>
      </w:r>
      <w:r>
        <w:rPr>
          <w:rStyle w:val="82"/>
          <w:rFonts w:hint="eastAsia"/>
        </w:rPr>
        <w:t>分包商</w:t>
      </w:r>
      <w:r>
        <w:rPr>
          <w:rStyle w:val="82"/>
        </w:rPr>
        <w:t>/</w:t>
      </w:r>
      <w:r>
        <w:rPr>
          <w:rStyle w:val="82"/>
          <w:rFonts w:hint="eastAsia"/>
        </w:rPr>
        <w:t>外购部件情况</w:t>
      </w:r>
      <w:r>
        <w:tab/>
      </w:r>
      <w:r>
        <w:rPr>
          <w:rFonts w:hint="eastAsia"/>
        </w:rPr>
        <w:t>3</w:t>
      </w:r>
      <w:r>
        <w:rPr>
          <w:rFonts w:hint="eastAsia"/>
        </w:rPr>
        <w:fldChar w:fldCharType="end"/>
      </w:r>
      <w:r>
        <w:rPr>
          <w:rFonts w:hint="eastAsia"/>
        </w:rPr>
        <w:t>6</w:t>
      </w:r>
    </w:p>
    <w:p>
      <w:pPr>
        <w:pStyle w:val="49"/>
        <w:rPr>
          <w:rFonts w:ascii="Calibri" w:hAnsi="Calibri"/>
          <w:b w:val="0"/>
          <w:bCs w:val="0"/>
          <w:caps w:val="0"/>
          <w:sz w:val="21"/>
          <w:szCs w:val="22"/>
        </w:rPr>
      </w:pPr>
      <w:r>
        <w:fldChar w:fldCharType="begin"/>
      </w:r>
      <w:r>
        <w:instrText xml:space="preserve"> HYPERLINK \l "_Toc421721288" </w:instrText>
      </w:r>
      <w:r>
        <w:fldChar w:fldCharType="separate"/>
      </w:r>
      <w:r>
        <w:rPr>
          <w:rStyle w:val="82"/>
          <w:rFonts w:hint="eastAsia" w:hAnsi="宋体" w:cs="Arial"/>
        </w:rPr>
        <w:t>附件</w:t>
      </w:r>
      <w:r>
        <w:rPr>
          <w:rStyle w:val="82"/>
          <w:rFonts w:hAnsi="宋体" w:cs="Arial"/>
        </w:rPr>
        <w:t xml:space="preserve">11 </w:t>
      </w:r>
      <w:r>
        <w:rPr>
          <w:rStyle w:val="82"/>
          <w:rFonts w:hint="eastAsia" w:hAnsi="宋体" w:cs="Arial"/>
        </w:rPr>
        <w:t>大件部件情况</w:t>
      </w:r>
      <w:r>
        <w:tab/>
      </w:r>
      <w:r>
        <w:fldChar w:fldCharType="begin"/>
      </w:r>
      <w:r>
        <w:instrText xml:space="preserve"> PAGEREF _Toc421721288 \h </w:instrText>
      </w:r>
      <w:r>
        <w:fldChar w:fldCharType="separate"/>
      </w:r>
      <w:r>
        <w:t>3</w:t>
      </w:r>
      <w:r>
        <w:rPr>
          <w:rFonts w:hint="eastAsia"/>
        </w:rPr>
        <w:t>7</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"_Toc421721289" </w:instrText>
      </w:r>
      <w:r>
        <w:fldChar w:fldCharType="separate"/>
      </w:r>
      <w:r>
        <w:rPr>
          <w:rStyle w:val="82"/>
          <w:rFonts w:hint="eastAsia" w:hAnsi="宋体" w:cs="Arial"/>
        </w:rPr>
        <w:t>附件</w:t>
      </w:r>
      <w:r>
        <w:rPr>
          <w:rStyle w:val="82"/>
          <w:rFonts w:hAnsi="宋体" w:cs="Arial"/>
        </w:rPr>
        <w:t xml:space="preserve">12 </w:t>
      </w:r>
      <w:r>
        <w:rPr>
          <w:rStyle w:val="82"/>
          <w:rFonts w:hint="eastAsia" w:hAnsi="宋体" w:cs="Arial"/>
        </w:rPr>
        <w:t>附图</w:t>
      </w:r>
      <w:r>
        <w:tab/>
      </w:r>
      <w:r>
        <w:fldChar w:fldCharType="begin"/>
      </w:r>
      <w:r>
        <w:instrText xml:space="preserve"> PAGEREF _Toc421721289 \h </w:instrText>
      </w:r>
      <w:r>
        <w:fldChar w:fldCharType="separate"/>
      </w:r>
      <w:r>
        <w:t>3</w:t>
      </w:r>
      <w:r>
        <w:rPr>
          <w:rFonts w:hint="eastAsia"/>
        </w:rPr>
        <w:t>8</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"_Toc421721290" </w:instrText>
      </w:r>
      <w:r>
        <w:fldChar w:fldCharType="separate"/>
      </w:r>
      <w:r>
        <w:rPr>
          <w:rStyle w:val="82"/>
          <w:rFonts w:hint="eastAsia"/>
        </w:rPr>
        <w:t>附件</w:t>
      </w:r>
      <w:r>
        <w:rPr>
          <w:rStyle w:val="82"/>
        </w:rPr>
        <w:t xml:space="preserve">13 </w:t>
      </w:r>
      <w:r>
        <w:rPr>
          <w:rStyle w:val="82"/>
          <w:rFonts w:hint="eastAsia"/>
        </w:rPr>
        <w:t>差异表（格式）</w:t>
      </w:r>
      <w:r>
        <w:tab/>
      </w:r>
      <w:r>
        <w:fldChar w:fldCharType="begin"/>
      </w:r>
      <w:r>
        <w:instrText xml:space="preserve"> PAGEREF _Toc421721290 \h </w:instrText>
      </w:r>
      <w:r>
        <w:fldChar w:fldCharType="separate"/>
      </w:r>
      <w:r>
        <w:t>3</w:t>
      </w:r>
      <w:r>
        <w:rPr>
          <w:rFonts w:hint="eastAsia"/>
        </w:rPr>
        <w:t>9</w:t>
      </w:r>
      <w:r>
        <w:fldChar w:fldCharType="end"/>
      </w:r>
      <w:r>
        <w:fldChar w:fldCharType="end"/>
      </w:r>
    </w:p>
    <w:p>
      <w:pPr>
        <w:pStyle w:val="49"/>
        <w:rPr>
          <w:rFonts w:ascii="Calibri" w:hAnsi="Calibri"/>
          <w:b w:val="0"/>
          <w:bCs w:val="0"/>
          <w:caps w:val="0"/>
          <w:sz w:val="21"/>
          <w:szCs w:val="22"/>
        </w:rPr>
      </w:pPr>
      <w:r>
        <w:fldChar w:fldCharType="begin"/>
      </w:r>
      <w:r>
        <w:instrText xml:space="preserve"> HYPERLINK \l "_Toc421721291" </w:instrText>
      </w:r>
      <w:r>
        <w:fldChar w:fldCharType="separate"/>
      </w:r>
      <w:r>
        <w:rPr>
          <w:rStyle w:val="82"/>
          <w:rFonts w:hint="eastAsia"/>
        </w:rPr>
        <w:t>附件</w:t>
      </w:r>
      <w:r>
        <w:rPr>
          <w:rStyle w:val="82"/>
        </w:rPr>
        <w:t xml:space="preserve">14 </w:t>
      </w:r>
      <w:r>
        <w:rPr>
          <w:rStyle w:val="82"/>
          <w:rFonts w:hint="eastAsia"/>
        </w:rPr>
        <w:t>投标人需要说明的其它问题</w:t>
      </w:r>
      <w:r>
        <w:tab/>
      </w:r>
      <w:r>
        <w:rPr>
          <w:rFonts w:hint="eastAsia"/>
        </w:rPr>
        <w:t>4</w:t>
      </w:r>
      <w:r>
        <w:rPr>
          <w:rFonts w:hint="eastAsia"/>
        </w:rPr>
        <w:fldChar w:fldCharType="end"/>
      </w:r>
      <w:r>
        <w:rPr>
          <w:rFonts w:hint="eastAsia"/>
        </w:rPr>
        <w:t>0</w:t>
      </w:r>
    </w:p>
    <w:p>
      <w:r>
        <w:rPr>
          <w:rFonts w:ascii="宋体" w:hAnsi="宋体"/>
          <w:smallCaps/>
          <w:spacing w:val="5"/>
          <w:sz w:val="24"/>
        </w:rPr>
        <w:fldChar w:fldCharType="end"/>
      </w:r>
    </w:p>
    <w:p>
      <w:pPr>
        <w:spacing w:line="360" w:lineRule="auto"/>
      </w:pPr>
    </w:p>
    <w:p/>
    <w:p>
      <w:pPr>
        <w:pStyle w:val="9"/>
        <w:spacing w:line="360" w:lineRule="auto"/>
        <w:ind w:firstLine="0"/>
        <w:jc w:val="both"/>
        <w:rPr>
          <w:rStyle w:val="90"/>
          <w:szCs w:val="24"/>
        </w:rPr>
        <w:sectPr>
          <w:headerReference r:id="rId3" w:type="default"/>
          <w:footerReference r:id="rId4" w:type="default"/>
          <w:footerReference r:id="rId5" w:type="even"/>
          <w:pgSz w:w="11907" w:h="16840"/>
          <w:pgMar w:top="1418" w:right="1304" w:bottom="1418" w:left="1418" w:header="964" w:footer="964" w:gutter="0"/>
          <w:pgNumType w:start="1"/>
          <w:cols w:space="425" w:num="1"/>
          <w:docGrid w:linePitch="326" w:charSpace="0"/>
        </w:sectPr>
      </w:pPr>
      <w:bookmarkStart w:id="0" w:name="_Toc143935459"/>
      <w:bookmarkStart w:id="1" w:name="_Toc143935496"/>
      <w:bookmarkStart w:id="2" w:name="_Toc421721278"/>
    </w:p>
    <w:p>
      <w:pPr>
        <w:spacing w:line="360" w:lineRule="auto"/>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附件1  技术规范</w:t>
      </w:r>
      <w:bookmarkEnd w:id="0"/>
      <w:bookmarkEnd w:id="1"/>
      <w:bookmarkEnd w:id="2"/>
    </w:p>
    <w:p>
      <w:pPr>
        <w:spacing w:line="360" w:lineRule="auto"/>
        <w:rPr>
          <w:rFonts w:ascii="宋体" w:hAnsi="宋体"/>
          <w:b/>
          <w:kern w:val="0"/>
          <w:sz w:val="24"/>
        </w:rPr>
      </w:pPr>
      <w:bookmarkStart w:id="3" w:name="_Toc41291291"/>
      <w:bookmarkStart w:id="4" w:name="_Toc173206332"/>
      <w:r>
        <w:rPr>
          <w:rFonts w:ascii="宋体" w:hAnsi="宋体"/>
          <w:b/>
          <w:kern w:val="0"/>
          <w:sz w:val="24"/>
        </w:rPr>
        <w:t>1 总则</w:t>
      </w:r>
      <w:bookmarkEnd w:id="3"/>
      <w:bookmarkEnd w:id="4"/>
    </w:p>
    <w:p>
      <w:pPr>
        <w:spacing w:line="360" w:lineRule="auto"/>
        <w:rPr>
          <w:rFonts w:ascii="Calibri" w:hAnsi="Calibri"/>
          <w:sz w:val="24"/>
        </w:rPr>
      </w:pPr>
      <w:bookmarkStart w:id="5" w:name="_Toc512332294"/>
      <w:bookmarkStart w:id="6" w:name="_Toc501817560"/>
      <w:bookmarkStart w:id="7" w:name="_Toc41291292"/>
      <w:r>
        <w:rPr>
          <w:rFonts w:ascii="Calibri" w:hAnsi="Calibri"/>
          <w:sz w:val="24"/>
        </w:rPr>
        <w:t xml:space="preserve">1.1 </w:t>
      </w:r>
      <w:r>
        <w:rPr>
          <w:rFonts w:ascii="Calibri" w:hAnsi="宋体"/>
          <w:sz w:val="24"/>
        </w:rPr>
        <w:t>本招标文件仅适用于</w:t>
      </w:r>
      <w:r>
        <w:rPr>
          <w:rFonts w:hint="eastAsia" w:ascii="宋体" w:hAnsi="宋体"/>
          <w:sz w:val="24"/>
        </w:rPr>
        <w:t>河南万基控股集团2×60万千瓦机组上大压小工程</w:t>
      </w:r>
      <w:r>
        <w:rPr>
          <w:rFonts w:hint="eastAsia" w:ascii="Calibri" w:hAnsi="宋体"/>
          <w:sz w:val="24"/>
        </w:rPr>
        <w:t>的</w:t>
      </w:r>
      <w:r>
        <w:rPr>
          <w:rFonts w:hint="eastAsia" w:ascii="宋体" w:hAnsi="宋体"/>
          <w:sz w:val="24"/>
        </w:rPr>
        <w:t>给排水专业煤场用生活消防水泵</w:t>
      </w:r>
      <w:r>
        <w:rPr>
          <w:rFonts w:ascii="Calibri" w:hAnsi="宋体"/>
          <w:sz w:val="24"/>
        </w:rPr>
        <w:t>，</w:t>
      </w:r>
      <w:r>
        <w:rPr>
          <w:rFonts w:ascii="Calibri" w:hAnsi="宋体"/>
          <w:spacing w:val="-10"/>
          <w:sz w:val="24"/>
        </w:rPr>
        <w:t>它包括</w:t>
      </w:r>
      <w:r>
        <w:rPr>
          <w:rFonts w:hint="eastAsia" w:ascii="宋体" w:hAnsi="宋体"/>
          <w:sz w:val="24"/>
        </w:rPr>
        <w:t>水泵</w:t>
      </w:r>
      <w:r>
        <w:rPr>
          <w:rFonts w:ascii="Calibri" w:hAnsi="宋体"/>
          <w:spacing w:val="-10"/>
          <w:sz w:val="24"/>
        </w:rPr>
        <w:t>及其附属设备的设计、制造、检验、安装和试验</w:t>
      </w:r>
      <w:r>
        <w:rPr>
          <w:rFonts w:ascii="Calibri" w:hAnsi="宋体"/>
          <w:sz w:val="24"/>
        </w:rPr>
        <w:t>等方面的技术要求。</w:t>
      </w:r>
    </w:p>
    <w:p>
      <w:pPr>
        <w:pStyle w:val="84"/>
        <w:tabs>
          <w:tab w:val="left" w:pos="480"/>
          <w:tab w:val="left" w:pos="1680"/>
        </w:tabs>
        <w:adjustRightInd/>
        <w:spacing w:line="360" w:lineRule="auto"/>
        <w:jc w:val="left"/>
        <w:rPr>
          <w:rFonts w:hAnsi="宋体"/>
          <w:b/>
          <w:szCs w:val="24"/>
        </w:rPr>
      </w:pPr>
      <w:bookmarkStart w:id="8" w:name="_Toc173206333"/>
      <w:r>
        <w:rPr>
          <w:rFonts w:hint="eastAsia" w:hAnsi="宋体"/>
          <w:szCs w:val="24"/>
        </w:rPr>
        <w:t>1.2</w:t>
      </w:r>
      <w:r>
        <w:rPr>
          <w:rFonts w:hint="eastAsia"/>
          <w:szCs w:val="24"/>
        </w:rPr>
        <w:t>本技术规范书所提及的要求和供货范围都是最低限度的要求，</w:t>
      </w:r>
      <w:r>
        <w:rPr>
          <w:rFonts w:hint="eastAsia" w:hAnsi="宋体"/>
          <w:szCs w:val="24"/>
        </w:rPr>
        <w:t>并未对一切技术细节作出规定，也未充分地详述有关标准和规范的条文，但投标方应保证提供符合本技术规范书和相关工业标准的功能齐全的优质产品及其相应服务。对国家有关安全、环保、消防以及其他强制性标准必须满足其要求。</w:t>
      </w:r>
    </w:p>
    <w:p>
      <w:pPr>
        <w:pStyle w:val="84"/>
        <w:tabs>
          <w:tab w:val="left" w:pos="480"/>
          <w:tab w:val="left" w:pos="1680"/>
        </w:tabs>
        <w:adjustRightInd/>
        <w:spacing w:line="360" w:lineRule="auto"/>
        <w:jc w:val="left"/>
        <w:rPr>
          <w:rFonts w:hAnsi="宋体"/>
          <w:b/>
          <w:szCs w:val="24"/>
        </w:rPr>
      </w:pPr>
      <w:r>
        <w:rPr>
          <w:rFonts w:hint="eastAsia" w:hAnsi="宋体"/>
          <w:szCs w:val="24"/>
        </w:rPr>
        <w:t>1.3 投标方须执行本规范书所列要求、标准，本规范书中未提及的内容均应满足或优于本规范书所列以及现行适用的国家标准、电力行业标准和有关国际标准。本规范书所使用的标准如与投标方所执行的标准发生矛盾时，按较高标准执行。</w:t>
      </w:r>
      <w:r>
        <w:rPr>
          <w:rFonts w:hint="eastAsia"/>
          <w:spacing w:val="5"/>
          <w:szCs w:val="24"/>
        </w:rPr>
        <w:t>当本规范书中所提及的标准已修订时，以修订后版本执行。</w:t>
      </w:r>
    </w:p>
    <w:p>
      <w:pPr>
        <w:pStyle w:val="84"/>
        <w:tabs>
          <w:tab w:val="left" w:pos="480"/>
          <w:tab w:val="left" w:pos="1680"/>
        </w:tabs>
        <w:spacing w:line="360" w:lineRule="auto"/>
        <w:jc w:val="left"/>
        <w:rPr>
          <w:rFonts w:hAnsi="宋体"/>
          <w:bCs/>
          <w:szCs w:val="24"/>
        </w:rPr>
      </w:pPr>
      <w:r>
        <w:rPr>
          <w:rFonts w:hint="eastAsia" w:hAnsi="宋体"/>
          <w:szCs w:val="24"/>
        </w:rPr>
        <w:t>1.4  如投标方没有对本技术规范书提出书面偏差，招标方则可认为投标方完全接受和同意本技术规范书的要求，投标方</w:t>
      </w:r>
      <w:r>
        <w:rPr>
          <w:rFonts w:hint="eastAsia" w:hAnsi="宋体"/>
          <w:bCs/>
          <w:szCs w:val="24"/>
        </w:rPr>
        <w:t>提供的产品应完全满足本招标书的要求。</w:t>
      </w:r>
      <w:r>
        <w:rPr>
          <w:rFonts w:hint="eastAsia" w:hAnsi="宋体"/>
          <w:szCs w:val="24"/>
        </w:rPr>
        <w:t>投标方</w:t>
      </w:r>
      <w:r>
        <w:rPr>
          <w:rFonts w:hint="eastAsia" w:hAnsi="宋体"/>
          <w:bCs/>
          <w:szCs w:val="24"/>
        </w:rPr>
        <w:t>如对本招标书有异议，应以书面形式明确提出，</w:t>
      </w:r>
      <w:r>
        <w:rPr>
          <w:rFonts w:hint="eastAsia" w:hAnsi="宋体"/>
          <w:szCs w:val="24"/>
        </w:rPr>
        <w:t>偏差(无论多少)都必须清楚地表示在投标文件附件 13 的差异表中</w:t>
      </w:r>
      <w:r>
        <w:rPr>
          <w:rFonts w:hint="eastAsia" w:hAnsi="宋体"/>
          <w:bCs/>
          <w:szCs w:val="24"/>
        </w:rPr>
        <w:t>加以详细描述，在征得招标方同意后，可对有关条文进行修改。如招标方不同意修改，仍以招标方意见为准。</w:t>
      </w:r>
    </w:p>
    <w:p>
      <w:pPr>
        <w:pStyle w:val="84"/>
        <w:tabs>
          <w:tab w:val="left" w:pos="480"/>
          <w:tab w:val="left" w:pos="1680"/>
        </w:tabs>
        <w:spacing w:line="360" w:lineRule="auto"/>
        <w:jc w:val="left"/>
        <w:rPr>
          <w:rFonts w:hAnsi="宋体"/>
          <w:szCs w:val="24"/>
        </w:rPr>
      </w:pPr>
      <w:r>
        <w:rPr>
          <w:rFonts w:hint="eastAsia" w:hAnsi="宋体"/>
          <w:szCs w:val="24"/>
        </w:rPr>
        <w:t>1.5  投标方在投标文件中应提出合同设备的设计、制造、检验</w:t>
      </w:r>
      <w:r>
        <w:rPr>
          <w:rFonts w:hAnsi="宋体"/>
          <w:szCs w:val="24"/>
        </w:rPr>
        <w:t>/</w:t>
      </w:r>
      <w:r>
        <w:rPr>
          <w:rFonts w:hint="eastAsia" w:hAnsi="宋体"/>
          <w:szCs w:val="24"/>
        </w:rPr>
        <w:t>试验、装配、安装、调试、试运、验收、试验、运行和维护等执行标准清单给招标方，招标方确认。标准应为最新版本。</w:t>
      </w:r>
    </w:p>
    <w:p>
      <w:pPr>
        <w:pStyle w:val="84"/>
        <w:tabs>
          <w:tab w:val="left" w:pos="480"/>
          <w:tab w:val="left" w:pos="1680"/>
        </w:tabs>
        <w:spacing w:line="360" w:lineRule="auto"/>
        <w:jc w:val="both"/>
        <w:rPr>
          <w:rFonts w:hAnsi="宋体" w:cs="Arial"/>
          <w:kern w:val="2"/>
          <w:szCs w:val="24"/>
        </w:rPr>
      </w:pPr>
      <w:r>
        <w:rPr>
          <w:rFonts w:hint="eastAsia" w:hAnsi="宋体"/>
          <w:szCs w:val="24"/>
        </w:rPr>
        <w:t>1.6  在签订合同之后，招标方</w:t>
      </w:r>
      <w:r>
        <w:rPr>
          <w:rFonts w:hAnsi="宋体" w:cs="Arial"/>
          <w:kern w:val="2"/>
          <w:szCs w:val="24"/>
        </w:rPr>
        <w:t>有权因规范、标准发生变化而提出一些补充要求，在设备投料生产之前，</w:t>
      </w:r>
      <w:r>
        <w:rPr>
          <w:rFonts w:hint="eastAsia" w:hAnsi="宋体" w:cs="Arial"/>
          <w:kern w:val="2"/>
          <w:szCs w:val="24"/>
        </w:rPr>
        <w:t>投标方</w:t>
      </w:r>
      <w:r>
        <w:rPr>
          <w:rFonts w:hAnsi="宋体" w:cs="Arial"/>
          <w:kern w:val="2"/>
          <w:szCs w:val="24"/>
        </w:rPr>
        <w:t>在设计上予以修改</w:t>
      </w:r>
      <w:r>
        <w:rPr>
          <w:rFonts w:hint="eastAsia" w:hAnsi="宋体" w:cs="Arial"/>
          <w:kern w:val="2"/>
          <w:szCs w:val="24"/>
        </w:rPr>
        <w:t>，</w:t>
      </w:r>
      <w:r>
        <w:rPr>
          <w:rFonts w:hAnsi="宋体" w:cs="Arial"/>
          <w:kern w:val="2"/>
          <w:szCs w:val="24"/>
        </w:rPr>
        <w:t>但价格不作调整。</w:t>
      </w:r>
    </w:p>
    <w:p>
      <w:pPr>
        <w:pStyle w:val="84"/>
        <w:tabs>
          <w:tab w:val="left" w:pos="480"/>
          <w:tab w:val="left" w:pos="1680"/>
        </w:tabs>
        <w:spacing w:line="360" w:lineRule="auto"/>
        <w:jc w:val="both"/>
        <w:rPr>
          <w:rFonts w:hAnsi="宋体"/>
          <w:szCs w:val="24"/>
        </w:rPr>
      </w:pPr>
      <w:r>
        <w:rPr>
          <w:rFonts w:hint="eastAsia" w:hAnsi="宋体"/>
          <w:szCs w:val="24"/>
        </w:rPr>
        <w:t>1.7  本技术规范书经招、投标方双方确认后作为订货合同的技术附件，与合同正文具有同等的法律效力。技术规范书未尽事宜，由招、投标方双方协商确定。</w:t>
      </w:r>
    </w:p>
    <w:p>
      <w:pPr>
        <w:pStyle w:val="84"/>
        <w:tabs>
          <w:tab w:val="left" w:pos="480"/>
          <w:tab w:val="left" w:pos="1680"/>
        </w:tabs>
        <w:spacing w:line="360" w:lineRule="auto"/>
        <w:jc w:val="left"/>
        <w:rPr>
          <w:rFonts w:hAnsi="宋体"/>
          <w:szCs w:val="24"/>
        </w:rPr>
      </w:pPr>
      <w:r>
        <w:rPr>
          <w:rFonts w:hint="eastAsia" w:hAnsi="宋体"/>
          <w:szCs w:val="24"/>
        </w:rPr>
        <w:t>1.8  投标方提供设备采用的专利所涉及到的全部费用均被认为已包含在设备报价中，投标方应保证招标方不承担有关设备专利的一切责任。</w:t>
      </w:r>
    </w:p>
    <w:p>
      <w:pPr>
        <w:spacing w:line="360" w:lineRule="auto"/>
        <w:rPr>
          <w:rFonts w:ascii="宋体" w:hAnsi="宋体"/>
          <w:kern w:val="0"/>
          <w:sz w:val="24"/>
        </w:rPr>
      </w:pPr>
      <w:r>
        <w:rPr>
          <w:rFonts w:ascii="宋体" w:hAnsi="宋体"/>
          <w:kern w:val="0"/>
          <w:sz w:val="24"/>
        </w:rPr>
        <w:t>1.</w:t>
      </w:r>
      <w:r>
        <w:rPr>
          <w:rFonts w:hint="eastAsia" w:ascii="宋体" w:hAnsi="宋体"/>
          <w:kern w:val="0"/>
          <w:sz w:val="24"/>
        </w:rPr>
        <w:t>9  投标方应提供高质量的设备，这些设备应是技术先进、成熟可靠的产品，对本供货范围中的设备成套系统内设备（含辅助系统与设备、附件等）负有全责，包括对外采购的产品。由投标方负责分包/外购的设备需有2个600MW超超临界以上机组的使用业绩。投标方外购和配套的设备应提供三个以上业绩成熟、市场信誉好，售后服务好的知名品牌（至少包括招标文件中所列，分别报价，按最高价计入总价），最终由招标方选择并确定。若投标方有异议，招标方有权另行采购该部分设备，并在合同款中扣减由招标方另行采购该部分设备所发生的实际费用，同时投标方需按招标方另行采购该部分设备所发生实际费用的30%支付招标方违约金。</w:t>
      </w:r>
    </w:p>
    <w:p>
      <w:pPr>
        <w:pStyle w:val="84"/>
        <w:tabs>
          <w:tab w:val="left" w:pos="480"/>
          <w:tab w:val="left" w:pos="1680"/>
        </w:tabs>
        <w:spacing w:line="360" w:lineRule="auto"/>
        <w:jc w:val="both"/>
        <w:rPr>
          <w:rFonts w:hAnsi="宋体"/>
          <w:szCs w:val="24"/>
        </w:rPr>
      </w:pPr>
      <w:r>
        <w:rPr>
          <w:rFonts w:hint="eastAsia" w:hAnsi="宋体"/>
          <w:szCs w:val="24"/>
        </w:rPr>
        <w:t>1.10 投标方无偿配合招标方进行</w:t>
      </w:r>
      <w:r>
        <w:rPr>
          <w:rFonts w:hAnsi="宋体"/>
          <w:szCs w:val="24"/>
        </w:rPr>
        <w:t>KKS</w:t>
      </w:r>
      <w:r>
        <w:rPr>
          <w:rFonts w:hint="eastAsia" w:hAnsi="宋体"/>
          <w:szCs w:val="24"/>
        </w:rPr>
        <w:t>标识系统编码工作</w:t>
      </w:r>
      <w:r>
        <w:rPr>
          <w:rFonts w:hAnsi="宋体"/>
          <w:szCs w:val="24"/>
        </w:rPr>
        <w:t>,</w:t>
      </w:r>
      <w:r>
        <w:rPr>
          <w:rFonts w:hint="eastAsia" w:hAnsi="宋体"/>
          <w:szCs w:val="24"/>
        </w:rPr>
        <w:t>投标方在中标后提供的技术资料（包括图纸）和设备的标识必须有</w:t>
      </w:r>
      <w:r>
        <w:rPr>
          <w:rFonts w:hAnsi="宋体"/>
          <w:szCs w:val="24"/>
        </w:rPr>
        <w:t>KKS</w:t>
      </w:r>
      <w:r>
        <w:rPr>
          <w:rFonts w:hint="eastAsia" w:hAnsi="宋体"/>
          <w:szCs w:val="24"/>
        </w:rPr>
        <w:t>编码。投标方应对锅炉及辅助设备进行</w:t>
      </w:r>
      <w:r>
        <w:rPr>
          <w:rFonts w:hAnsi="宋体"/>
          <w:szCs w:val="24"/>
        </w:rPr>
        <w:t>KKS</w:t>
      </w:r>
      <w:r>
        <w:rPr>
          <w:rFonts w:hint="eastAsia" w:hAnsi="宋体"/>
          <w:szCs w:val="24"/>
        </w:rPr>
        <w:t>编码，满足招标方编码原则。要求其深度至少应满足</w:t>
      </w:r>
      <w:r>
        <w:rPr>
          <w:rFonts w:hAnsi="宋体"/>
          <w:szCs w:val="24"/>
        </w:rPr>
        <w:t>DCS</w:t>
      </w:r>
      <w:r>
        <w:rPr>
          <w:rFonts w:hint="eastAsia" w:hAnsi="宋体"/>
          <w:szCs w:val="24"/>
        </w:rPr>
        <w:t>、</w:t>
      </w:r>
      <w:r>
        <w:rPr>
          <w:rFonts w:hAnsi="宋体"/>
          <w:szCs w:val="24"/>
        </w:rPr>
        <w:t>PLC</w:t>
      </w:r>
      <w:r>
        <w:rPr>
          <w:rFonts w:hint="eastAsia" w:hAnsi="宋体"/>
          <w:szCs w:val="24"/>
        </w:rPr>
        <w:t>控制的要求。</w:t>
      </w:r>
      <w:r>
        <w:rPr>
          <w:rFonts w:hAnsi="宋体"/>
          <w:szCs w:val="24"/>
        </w:rPr>
        <w:t>KKS</w:t>
      </w:r>
      <w:r>
        <w:rPr>
          <w:rFonts w:hint="eastAsia" w:hAnsi="宋体"/>
          <w:szCs w:val="24"/>
        </w:rPr>
        <w:t>编码要满足招标方生产管理的要求，设备编码要至少达到四级，具体标识系统编码要求按照国标</w:t>
      </w:r>
      <w:r>
        <w:rPr>
          <w:rFonts w:hAnsi="宋体"/>
          <w:szCs w:val="24"/>
        </w:rPr>
        <w:t>GB/T50549-2010</w:t>
      </w:r>
      <w:r>
        <w:rPr>
          <w:rFonts w:hint="eastAsia" w:hAnsi="宋体"/>
          <w:szCs w:val="24"/>
        </w:rPr>
        <w:t>《电厂标示系统编码标准》执行。</w:t>
      </w:r>
    </w:p>
    <w:p>
      <w:pPr>
        <w:pStyle w:val="84"/>
        <w:tabs>
          <w:tab w:val="left" w:pos="480"/>
          <w:tab w:val="left" w:pos="1680"/>
        </w:tabs>
        <w:spacing w:line="360" w:lineRule="auto"/>
        <w:jc w:val="both"/>
        <w:rPr>
          <w:rFonts w:hAnsi="宋体"/>
          <w:szCs w:val="24"/>
        </w:rPr>
      </w:pPr>
      <w:r>
        <w:rPr>
          <w:rFonts w:hAnsi="宋体"/>
          <w:szCs w:val="24"/>
        </w:rPr>
        <w:t>1.1</w:t>
      </w:r>
      <w:r>
        <w:rPr>
          <w:rFonts w:hint="eastAsia" w:hAnsi="宋体"/>
          <w:szCs w:val="24"/>
        </w:rPr>
        <w:t xml:space="preserve">1  </w:t>
      </w:r>
      <w:r>
        <w:rPr>
          <w:rFonts w:hAnsi="宋体"/>
          <w:szCs w:val="24"/>
        </w:rPr>
        <w:t>暂定的技术参数在签订技术协议时，直至投料款支付前，招标方有权更改并修订，投标方应无条件服从。投标方应承诺在设备参数变化5%范围内，不引起商务价格变化。</w:t>
      </w:r>
    </w:p>
    <w:p>
      <w:pPr>
        <w:pStyle w:val="39"/>
        <w:spacing w:line="360" w:lineRule="auto"/>
        <w:jc w:val="left"/>
        <w:rPr>
          <w:rFonts w:hAnsi="宋体"/>
          <w:kern w:val="0"/>
          <w:sz w:val="24"/>
          <w:szCs w:val="24"/>
        </w:rPr>
      </w:pPr>
      <w:r>
        <w:rPr>
          <w:rFonts w:hAnsi="宋体"/>
          <w:kern w:val="0"/>
          <w:sz w:val="24"/>
          <w:szCs w:val="24"/>
        </w:rPr>
        <w:t>1.1</w:t>
      </w:r>
      <w:r>
        <w:rPr>
          <w:rFonts w:hint="eastAsia" w:hAnsi="宋体"/>
          <w:kern w:val="0"/>
          <w:sz w:val="24"/>
          <w:szCs w:val="24"/>
        </w:rPr>
        <w:t xml:space="preserve">2 </w:t>
      </w:r>
      <w:r>
        <w:rPr>
          <w:rFonts w:hAnsi="宋体"/>
          <w:kern w:val="0"/>
          <w:sz w:val="24"/>
          <w:szCs w:val="24"/>
        </w:rPr>
        <w:t>对于投标方供货范围内的进口设备，</w:t>
      </w:r>
      <w:r>
        <w:rPr>
          <w:rFonts w:hint="eastAsia" w:hAnsi="宋体"/>
          <w:kern w:val="0"/>
          <w:sz w:val="24"/>
          <w:szCs w:val="24"/>
        </w:rPr>
        <w:t>必须</w:t>
      </w:r>
      <w:r>
        <w:rPr>
          <w:rFonts w:hAnsi="宋体"/>
          <w:kern w:val="0"/>
          <w:sz w:val="24"/>
          <w:szCs w:val="24"/>
        </w:rPr>
        <w:t>有原产地证明材料、国外制造厂质量检验证明文件和海关报关单，如在使用过程中发现有虚假行为，必须免费进行更换，并承担相应的损失。</w:t>
      </w:r>
    </w:p>
    <w:bookmarkEnd w:id="5"/>
    <w:bookmarkEnd w:id="6"/>
    <w:bookmarkEnd w:id="7"/>
    <w:bookmarkEnd w:id="8"/>
    <w:p>
      <w:pPr>
        <w:spacing w:line="360" w:lineRule="auto"/>
        <w:rPr>
          <w:rFonts w:ascii="宋体" w:hAnsi="宋体" w:cs="宋体"/>
          <w:sz w:val="24"/>
        </w:rPr>
      </w:pPr>
      <w:r>
        <w:rPr>
          <w:rFonts w:hint="eastAsia" w:ascii="宋体" w:hAnsi="宋体" w:cs="宋体"/>
          <w:b/>
          <w:bCs/>
          <w:sz w:val="24"/>
        </w:rPr>
        <w:t>2 工程概况</w:t>
      </w:r>
    </w:p>
    <w:p>
      <w:pPr>
        <w:spacing w:line="360" w:lineRule="auto"/>
        <w:ind w:firstLine="480" w:firstLineChars="200"/>
        <w:rPr>
          <w:rFonts w:ascii="宋体" w:hAnsi="宋体" w:cs="宋体"/>
          <w:sz w:val="24"/>
        </w:rPr>
      </w:pPr>
      <w:r>
        <w:rPr>
          <w:rFonts w:hint="eastAsia" w:ascii="宋体" w:hAnsi="宋体" w:cs="宋体"/>
          <w:sz w:val="24"/>
        </w:rPr>
        <w:t>河南万基控股集团2×60万千瓦机组上大压小工程位于河南省新安县。本期安装2×600MW机组。规划容量为2×600MW+2×300MW机组。电厂燃煤由铁路及公路运输，其中铁路年运煤量约300万吨。</w:t>
      </w:r>
    </w:p>
    <w:p>
      <w:pPr>
        <w:spacing w:line="360" w:lineRule="auto"/>
        <w:ind w:firstLine="480" w:firstLineChars="200"/>
        <w:rPr>
          <w:rFonts w:ascii="宋体" w:hAnsi="宋体" w:cs="宋体"/>
          <w:sz w:val="24"/>
        </w:rPr>
      </w:pPr>
      <w:r>
        <w:rPr>
          <w:rFonts w:hint="eastAsia" w:ascii="宋体" w:hAnsi="宋体" w:cs="宋体"/>
          <w:sz w:val="24"/>
        </w:rPr>
        <w:t>本工程运煤系统布置分主厂区及煤场区，煤场区距主厂区约1.5km。煤场区设有消防泵房。</w:t>
      </w:r>
    </w:p>
    <w:p>
      <w:pPr>
        <w:spacing w:line="360" w:lineRule="auto"/>
        <w:rPr>
          <w:rFonts w:ascii="宋体" w:hAnsi="宋体" w:cs="宋体"/>
          <w:sz w:val="24"/>
        </w:rPr>
      </w:pPr>
      <w:r>
        <w:rPr>
          <w:rFonts w:hint="eastAsia" w:ascii="宋体" w:hAnsi="宋体" w:cs="宋体"/>
          <w:sz w:val="24"/>
        </w:rPr>
        <w:t>2.1厂址简况</w:t>
      </w:r>
    </w:p>
    <w:p>
      <w:pPr>
        <w:tabs>
          <w:tab w:val="left" w:pos="737"/>
        </w:tabs>
        <w:autoSpaceDE w:val="0"/>
        <w:autoSpaceDN w:val="0"/>
        <w:spacing w:line="360" w:lineRule="auto"/>
        <w:ind w:firstLine="480" w:firstLineChars="200"/>
        <w:rPr>
          <w:rFonts w:ascii="宋体" w:hAnsi="宋体" w:cs="宋体"/>
          <w:sz w:val="24"/>
        </w:rPr>
      </w:pPr>
      <w:r>
        <w:rPr>
          <w:rFonts w:hint="eastAsia" w:ascii="宋体" w:hAnsi="宋体" w:cs="宋体"/>
          <w:sz w:val="24"/>
        </w:rPr>
        <w:t>厂址位于新安县城西北8km的铁门镇庙头村东，北侧距310国道170m，南距陇海铁路约700m，东距洛阳市40km。</w:t>
      </w:r>
    </w:p>
    <w:p>
      <w:pPr>
        <w:spacing w:line="360" w:lineRule="auto"/>
        <w:rPr>
          <w:rFonts w:ascii="宋体" w:hAnsi="宋体" w:cs="宋体"/>
          <w:sz w:val="24"/>
        </w:rPr>
      </w:pPr>
      <w:r>
        <w:rPr>
          <w:rFonts w:hint="eastAsia" w:ascii="宋体" w:hAnsi="宋体" w:cs="宋体"/>
          <w:sz w:val="24"/>
        </w:rPr>
        <w:t>2.2 电厂水源</w:t>
      </w:r>
    </w:p>
    <w:p>
      <w:pPr>
        <w:spacing w:line="360" w:lineRule="auto"/>
        <w:ind w:firstLine="480" w:firstLineChars="200"/>
        <w:rPr>
          <w:rFonts w:ascii="宋体" w:hAnsi="宋体" w:cs="宋体"/>
          <w:sz w:val="24"/>
        </w:rPr>
      </w:pPr>
      <w:r>
        <w:rPr>
          <w:rFonts w:hint="eastAsia" w:ascii="宋体" w:hAnsi="宋体" w:cs="宋体"/>
          <w:sz w:val="24"/>
        </w:rPr>
        <w:t>电厂生产水源采用新安县引黄工程的黄河水。生活用水采用煤场区深井水源供水，并作为消防水源补充用水。消防采用循环水回水。</w:t>
      </w:r>
    </w:p>
    <w:p>
      <w:pPr>
        <w:spacing w:line="360" w:lineRule="auto"/>
        <w:rPr>
          <w:rFonts w:ascii="宋体" w:hAnsi="宋体" w:cs="宋体"/>
          <w:b/>
          <w:bCs/>
          <w:sz w:val="24"/>
        </w:rPr>
      </w:pPr>
      <w:bookmarkStart w:id="9" w:name="_Toc501801836"/>
      <w:bookmarkStart w:id="10" w:name="_Toc512332295"/>
      <w:bookmarkStart w:id="11" w:name="_Toc89570037"/>
      <w:bookmarkStart w:id="12" w:name="_Toc41291293"/>
      <w:bookmarkStart w:id="13" w:name="_Toc173206334"/>
      <w:r>
        <w:rPr>
          <w:rFonts w:hint="eastAsia" w:ascii="宋体" w:hAnsi="宋体" w:cs="宋体"/>
          <w:b/>
          <w:bCs/>
          <w:sz w:val="24"/>
        </w:rPr>
        <w:t>3 设计和运行条件</w:t>
      </w:r>
      <w:bookmarkEnd w:id="9"/>
      <w:bookmarkEnd w:id="10"/>
      <w:bookmarkEnd w:id="11"/>
    </w:p>
    <w:p>
      <w:pPr>
        <w:spacing w:line="360" w:lineRule="auto"/>
        <w:rPr>
          <w:rFonts w:ascii="宋体" w:hAnsi="宋体" w:cs="宋体"/>
          <w:sz w:val="24"/>
        </w:rPr>
      </w:pPr>
      <w:r>
        <w:rPr>
          <w:rFonts w:hint="eastAsia" w:ascii="宋体" w:hAnsi="宋体" w:cs="宋体"/>
          <w:sz w:val="24"/>
        </w:rPr>
        <w:t>3.1工程主要原始资料</w:t>
      </w:r>
    </w:p>
    <w:p>
      <w:pPr>
        <w:spacing w:line="360" w:lineRule="auto"/>
        <w:rPr>
          <w:rFonts w:ascii="宋体" w:hAnsi="宋体" w:cs="宋体"/>
          <w:sz w:val="24"/>
        </w:rPr>
      </w:pPr>
      <w:r>
        <w:rPr>
          <w:rFonts w:hint="eastAsia" w:ascii="宋体" w:hAnsi="宋体" w:cs="宋体"/>
          <w:sz w:val="24"/>
        </w:rPr>
        <w:t>3.1.1气象资料</w:t>
      </w:r>
    </w:p>
    <w:p>
      <w:pPr>
        <w:spacing w:line="360" w:lineRule="auto"/>
        <w:ind w:firstLine="480" w:firstLineChars="200"/>
        <w:rPr>
          <w:rFonts w:ascii="宋体" w:hAnsi="宋体" w:cs="宋体"/>
          <w:sz w:val="24"/>
        </w:rPr>
      </w:pPr>
      <w:r>
        <w:rPr>
          <w:rFonts w:hint="eastAsia" w:ascii="宋体" w:hAnsi="宋体" w:cs="宋体"/>
          <w:sz w:val="24"/>
        </w:rPr>
        <w:t>根据新安气象站建站～2010年的实测资料，统计出各种气象参数特征值见下表</w:t>
      </w:r>
    </w:p>
    <w:p>
      <w:pPr>
        <w:spacing w:line="360" w:lineRule="auto"/>
        <w:jc w:val="center"/>
        <w:rPr>
          <w:rFonts w:ascii="宋体" w:hAnsi="宋体" w:cs="宋体"/>
          <w:sz w:val="24"/>
        </w:rPr>
      </w:pPr>
      <w:r>
        <w:rPr>
          <w:rFonts w:hint="eastAsia" w:ascii="宋体" w:hAnsi="宋体" w:cs="宋体"/>
          <w:sz w:val="24"/>
        </w:rPr>
        <w:t>新安县气象站气象特征值表</w:t>
      </w:r>
    </w:p>
    <w:tbl>
      <w:tblPr>
        <w:tblStyle w:val="73"/>
        <w:tblW w:w="91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629"/>
        <w:gridCol w:w="900"/>
        <w:gridCol w:w="1260"/>
        <w:gridCol w:w="1622"/>
        <w:gridCol w:w="16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80" w:type="dxa"/>
            <w:tcBorders>
              <w:top w:val="single" w:color="auto" w:sz="4" w:space="0"/>
            </w:tcBorders>
            <w:vAlign w:val="center"/>
          </w:tcPr>
          <w:p>
            <w:pPr>
              <w:spacing w:line="380" w:lineRule="exact"/>
              <w:jc w:val="center"/>
              <w:rPr>
                <w:rFonts w:ascii="宋体" w:hAnsi="宋体"/>
                <w:kern w:val="0"/>
                <w:sz w:val="24"/>
              </w:rPr>
            </w:pPr>
            <w:r>
              <w:rPr>
                <w:rFonts w:hint="eastAsia" w:ascii="宋体" w:hAnsi="宋体"/>
                <w:kern w:val="0"/>
                <w:sz w:val="24"/>
              </w:rPr>
              <w:t>序号</w:t>
            </w:r>
          </w:p>
        </w:tc>
        <w:tc>
          <w:tcPr>
            <w:tcW w:w="2629" w:type="dxa"/>
            <w:vAlign w:val="center"/>
          </w:tcPr>
          <w:p>
            <w:pPr>
              <w:spacing w:line="380" w:lineRule="exact"/>
              <w:jc w:val="center"/>
              <w:rPr>
                <w:rFonts w:ascii="宋体" w:hAnsi="宋体"/>
                <w:kern w:val="0"/>
                <w:sz w:val="24"/>
              </w:rPr>
            </w:pPr>
            <w:r>
              <w:rPr>
                <w:rFonts w:hint="eastAsia" w:ascii="宋体" w:hAnsi="宋体"/>
                <w:kern w:val="0"/>
                <w:sz w:val="24"/>
              </w:rPr>
              <w:t>项    目</w:t>
            </w:r>
          </w:p>
        </w:tc>
        <w:tc>
          <w:tcPr>
            <w:tcW w:w="900" w:type="dxa"/>
            <w:vAlign w:val="center"/>
          </w:tcPr>
          <w:p>
            <w:pPr>
              <w:spacing w:line="380" w:lineRule="exact"/>
              <w:jc w:val="center"/>
              <w:rPr>
                <w:rFonts w:ascii="宋体" w:hAnsi="宋体"/>
                <w:kern w:val="0"/>
                <w:sz w:val="24"/>
              </w:rPr>
            </w:pPr>
            <w:r>
              <w:rPr>
                <w:rFonts w:hint="eastAsia" w:ascii="宋体" w:hAnsi="宋体"/>
                <w:kern w:val="0"/>
                <w:sz w:val="24"/>
              </w:rPr>
              <w:t>单位</w:t>
            </w:r>
          </w:p>
        </w:tc>
        <w:tc>
          <w:tcPr>
            <w:tcW w:w="1260" w:type="dxa"/>
            <w:vAlign w:val="center"/>
          </w:tcPr>
          <w:p>
            <w:pPr>
              <w:spacing w:line="380" w:lineRule="exact"/>
              <w:jc w:val="center"/>
              <w:rPr>
                <w:rFonts w:ascii="宋体" w:hAnsi="宋体"/>
                <w:kern w:val="0"/>
                <w:sz w:val="24"/>
              </w:rPr>
            </w:pPr>
            <w:r>
              <w:rPr>
                <w:rFonts w:hint="eastAsia" w:ascii="宋体" w:hAnsi="宋体"/>
                <w:kern w:val="0"/>
                <w:sz w:val="24"/>
              </w:rPr>
              <w:t>特征值</w:t>
            </w:r>
          </w:p>
        </w:tc>
        <w:tc>
          <w:tcPr>
            <w:tcW w:w="1622" w:type="dxa"/>
          </w:tcPr>
          <w:p>
            <w:pPr>
              <w:spacing w:line="380" w:lineRule="exact"/>
              <w:jc w:val="center"/>
              <w:rPr>
                <w:rFonts w:ascii="宋体" w:hAnsi="宋体"/>
                <w:kern w:val="0"/>
                <w:sz w:val="24"/>
              </w:rPr>
            </w:pPr>
            <w:r>
              <w:rPr>
                <w:rFonts w:hint="eastAsia" w:ascii="宋体" w:hAnsi="宋体"/>
                <w:kern w:val="0"/>
                <w:sz w:val="24"/>
              </w:rPr>
              <w:t>出 现 时 间</w:t>
            </w:r>
          </w:p>
        </w:tc>
        <w:tc>
          <w:tcPr>
            <w:tcW w:w="1622" w:type="dxa"/>
            <w:vAlign w:val="center"/>
          </w:tcPr>
          <w:p>
            <w:pPr>
              <w:spacing w:line="380" w:lineRule="exact"/>
              <w:jc w:val="center"/>
              <w:rPr>
                <w:rFonts w:ascii="宋体" w:hAnsi="宋体"/>
                <w:kern w:val="0"/>
                <w:sz w:val="24"/>
              </w:rPr>
            </w:pPr>
            <w:r>
              <w:rPr>
                <w:rFonts w:ascii="宋体" w:hAnsi="宋体"/>
                <w:kern w:val="0"/>
                <w:sz w:val="24"/>
              </w:rPr>
              <w:t>统计年限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w:t>
            </w:r>
          </w:p>
        </w:tc>
        <w:tc>
          <w:tcPr>
            <w:tcW w:w="2629" w:type="dxa"/>
            <w:vAlign w:val="center"/>
          </w:tcPr>
          <w:p>
            <w:pPr>
              <w:spacing w:line="380" w:lineRule="exact"/>
              <w:rPr>
                <w:rFonts w:ascii="宋体" w:hAnsi="宋体"/>
                <w:kern w:val="0"/>
                <w:sz w:val="24"/>
              </w:rPr>
            </w:pPr>
            <w:r>
              <w:rPr>
                <w:rFonts w:ascii="宋体" w:hAnsi="宋体"/>
                <w:kern w:val="0"/>
                <w:sz w:val="24"/>
              </w:rPr>
              <w:t>多年平均气温</w:t>
            </w:r>
          </w:p>
        </w:tc>
        <w:tc>
          <w:tcPr>
            <w:tcW w:w="900" w:type="dxa"/>
            <w:vAlign w:val="center"/>
          </w:tcPr>
          <w:p>
            <w:pPr>
              <w:spacing w:line="380" w:lineRule="exact"/>
              <w:jc w:val="center"/>
              <w:rPr>
                <w:rFonts w:ascii="宋体" w:hAnsi="宋体"/>
                <w:kern w:val="0"/>
                <w:sz w:val="24"/>
              </w:rPr>
            </w:pPr>
            <w:r>
              <w:rPr>
                <w:rFonts w:ascii="宋体" w:hAnsi="宋体"/>
                <w:kern w:val="0"/>
                <w:sz w:val="24"/>
              </w:rPr>
              <w:t>℃</w:t>
            </w:r>
          </w:p>
        </w:tc>
        <w:tc>
          <w:tcPr>
            <w:tcW w:w="1260" w:type="dxa"/>
            <w:vAlign w:val="center"/>
          </w:tcPr>
          <w:p>
            <w:pPr>
              <w:spacing w:line="380" w:lineRule="exact"/>
              <w:jc w:val="center"/>
              <w:rPr>
                <w:rFonts w:ascii="宋体" w:hAnsi="宋体"/>
                <w:kern w:val="0"/>
                <w:sz w:val="24"/>
              </w:rPr>
            </w:pPr>
            <w:r>
              <w:rPr>
                <w:rFonts w:ascii="宋体" w:hAnsi="宋体"/>
                <w:kern w:val="0"/>
                <w:sz w:val="24"/>
              </w:rPr>
              <w:t>14.5</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2</w:t>
            </w:r>
          </w:p>
        </w:tc>
        <w:tc>
          <w:tcPr>
            <w:tcW w:w="2629" w:type="dxa"/>
            <w:vAlign w:val="center"/>
          </w:tcPr>
          <w:p>
            <w:pPr>
              <w:spacing w:line="380" w:lineRule="exact"/>
              <w:rPr>
                <w:rFonts w:ascii="宋体" w:hAnsi="宋体"/>
                <w:kern w:val="0"/>
                <w:sz w:val="24"/>
              </w:rPr>
            </w:pPr>
            <w:r>
              <w:rPr>
                <w:rFonts w:ascii="宋体" w:hAnsi="宋体"/>
                <w:kern w:val="0"/>
                <w:sz w:val="24"/>
              </w:rPr>
              <w:t>多年平均气压</w:t>
            </w:r>
          </w:p>
        </w:tc>
        <w:tc>
          <w:tcPr>
            <w:tcW w:w="900" w:type="dxa"/>
            <w:vAlign w:val="center"/>
          </w:tcPr>
          <w:p>
            <w:pPr>
              <w:spacing w:line="380" w:lineRule="exact"/>
              <w:jc w:val="center"/>
              <w:rPr>
                <w:rFonts w:ascii="宋体" w:hAnsi="宋体"/>
                <w:kern w:val="0"/>
                <w:sz w:val="24"/>
              </w:rPr>
            </w:pPr>
            <w:r>
              <w:rPr>
                <w:rFonts w:ascii="宋体" w:hAnsi="宋体"/>
                <w:kern w:val="0"/>
                <w:sz w:val="24"/>
              </w:rPr>
              <w:t>hPa</w:t>
            </w:r>
          </w:p>
        </w:tc>
        <w:tc>
          <w:tcPr>
            <w:tcW w:w="1260" w:type="dxa"/>
            <w:vAlign w:val="center"/>
          </w:tcPr>
          <w:p>
            <w:pPr>
              <w:spacing w:line="380" w:lineRule="exact"/>
              <w:jc w:val="center"/>
              <w:rPr>
                <w:rFonts w:ascii="宋体" w:hAnsi="宋体"/>
                <w:kern w:val="0"/>
                <w:sz w:val="24"/>
              </w:rPr>
            </w:pPr>
            <w:r>
              <w:rPr>
                <w:rFonts w:ascii="宋体" w:hAnsi="宋体"/>
                <w:kern w:val="0"/>
                <w:sz w:val="24"/>
              </w:rPr>
              <w:t>985.4</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3</w:t>
            </w:r>
          </w:p>
        </w:tc>
        <w:tc>
          <w:tcPr>
            <w:tcW w:w="2629" w:type="dxa"/>
            <w:vAlign w:val="center"/>
          </w:tcPr>
          <w:p>
            <w:pPr>
              <w:spacing w:line="380" w:lineRule="exact"/>
              <w:rPr>
                <w:rFonts w:ascii="宋体" w:hAnsi="宋体"/>
                <w:kern w:val="0"/>
                <w:sz w:val="24"/>
              </w:rPr>
            </w:pPr>
            <w:r>
              <w:rPr>
                <w:rFonts w:ascii="宋体" w:hAnsi="宋体"/>
                <w:kern w:val="0"/>
                <w:sz w:val="24"/>
              </w:rPr>
              <w:t>多年平均风速</w:t>
            </w:r>
          </w:p>
        </w:tc>
        <w:tc>
          <w:tcPr>
            <w:tcW w:w="900" w:type="dxa"/>
            <w:vAlign w:val="center"/>
          </w:tcPr>
          <w:p>
            <w:pPr>
              <w:spacing w:line="380" w:lineRule="exact"/>
              <w:jc w:val="center"/>
              <w:rPr>
                <w:rFonts w:ascii="宋体" w:hAnsi="宋体"/>
                <w:kern w:val="0"/>
                <w:sz w:val="24"/>
              </w:rPr>
            </w:pPr>
            <w:r>
              <w:rPr>
                <w:rFonts w:ascii="宋体" w:hAnsi="宋体"/>
                <w:kern w:val="0"/>
                <w:sz w:val="24"/>
              </w:rPr>
              <w:t>m/s</w:t>
            </w:r>
          </w:p>
        </w:tc>
        <w:tc>
          <w:tcPr>
            <w:tcW w:w="1260" w:type="dxa"/>
            <w:vAlign w:val="center"/>
          </w:tcPr>
          <w:p>
            <w:pPr>
              <w:spacing w:line="380" w:lineRule="exact"/>
              <w:jc w:val="center"/>
              <w:rPr>
                <w:rFonts w:ascii="宋体" w:hAnsi="宋体"/>
                <w:kern w:val="0"/>
                <w:sz w:val="24"/>
              </w:rPr>
            </w:pPr>
            <w:r>
              <w:rPr>
                <w:rFonts w:ascii="宋体" w:hAnsi="宋体"/>
                <w:kern w:val="0"/>
                <w:sz w:val="24"/>
              </w:rPr>
              <w:t>2.4</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4</w:t>
            </w:r>
          </w:p>
        </w:tc>
        <w:tc>
          <w:tcPr>
            <w:tcW w:w="2629" w:type="dxa"/>
            <w:vAlign w:val="center"/>
          </w:tcPr>
          <w:p>
            <w:pPr>
              <w:spacing w:line="380" w:lineRule="exact"/>
              <w:rPr>
                <w:rFonts w:ascii="宋体" w:hAnsi="宋体"/>
                <w:kern w:val="0"/>
                <w:sz w:val="24"/>
              </w:rPr>
            </w:pPr>
            <w:r>
              <w:rPr>
                <w:rFonts w:ascii="宋体" w:hAnsi="宋体"/>
                <w:kern w:val="0"/>
                <w:sz w:val="24"/>
              </w:rPr>
              <w:t>多年平均降水量</w:t>
            </w:r>
          </w:p>
        </w:tc>
        <w:tc>
          <w:tcPr>
            <w:tcW w:w="900" w:type="dxa"/>
            <w:vAlign w:val="center"/>
          </w:tcPr>
          <w:p>
            <w:pPr>
              <w:spacing w:line="380" w:lineRule="exact"/>
              <w:jc w:val="center"/>
              <w:rPr>
                <w:rFonts w:ascii="宋体" w:hAnsi="宋体"/>
                <w:kern w:val="0"/>
                <w:sz w:val="24"/>
              </w:rPr>
            </w:pPr>
            <w:r>
              <w:rPr>
                <w:rFonts w:ascii="宋体" w:hAnsi="宋体"/>
                <w:kern w:val="0"/>
                <w:sz w:val="24"/>
              </w:rPr>
              <w:t>mm</w:t>
            </w:r>
          </w:p>
        </w:tc>
        <w:tc>
          <w:tcPr>
            <w:tcW w:w="1260" w:type="dxa"/>
            <w:vAlign w:val="center"/>
          </w:tcPr>
          <w:p>
            <w:pPr>
              <w:spacing w:line="380" w:lineRule="exact"/>
              <w:jc w:val="center"/>
              <w:rPr>
                <w:rFonts w:ascii="宋体" w:hAnsi="宋体"/>
                <w:kern w:val="0"/>
                <w:sz w:val="24"/>
              </w:rPr>
            </w:pPr>
            <w:r>
              <w:rPr>
                <w:rFonts w:ascii="宋体" w:hAnsi="宋体"/>
                <w:kern w:val="0"/>
                <w:sz w:val="24"/>
              </w:rPr>
              <w:t>644.9</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5</w:t>
            </w:r>
          </w:p>
        </w:tc>
        <w:tc>
          <w:tcPr>
            <w:tcW w:w="2629" w:type="dxa"/>
            <w:vAlign w:val="center"/>
          </w:tcPr>
          <w:p>
            <w:pPr>
              <w:spacing w:line="380" w:lineRule="exact"/>
              <w:rPr>
                <w:rFonts w:ascii="宋体" w:hAnsi="宋体"/>
                <w:kern w:val="0"/>
                <w:sz w:val="24"/>
              </w:rPr>
            </w:pPr>
            <w:r>
              <w:rPr>
                <w:rFonts w:ascii="宋体" w:hAnsi="宋体"/>
                <w:kern w:val="0"/>
                <w:sz w:val="24"/>
              </w:rPr>
              <w:t>多年平均相对湿度</w:t>
            </w:r>
          </w:p>
        </w:tc>
        <w:tc>
          <w:tcPr>
            <w:tcW w:w="900" w:type="dxa"/>
            <w:vAlign w:val="center"/>
          </w:tcPr>
          <w:p>
            <w:pPr>
              <w:spacing w:line="380" w:lineRule="exact"/>
              <w:jc w:val="center"/>
              <w:rPr>
                <w:rFonts w:ascii="宋体" w:hAnsi="宋体"/>
                <w:kern w:val="0"/>
                <w:sz w:val="24"/>
              </w:rPr>
            </w:pPr>
            <w:r>
              <w:rPr>
                <w:rFonts w:ascii="宋体" w:hAnsi="宋体"/>
                <w:kern w:val="0"/>
                <w:sz w:val="24"/>
              </w:rPr>
              <w:t>%</w:t>
            </w:r>
          </w:p>
        </w:tc>
        <w:tc>
          <w:tcPr>
            <w:tcW w:w="1260" w:type="dxa"/>
            <w:vAlign w:val="center"/>
          </w:tcPr>
          <w:p>
            <w:pPr>
              <w:spacing w:line="380" w:lineRule="exact"/>
              <w:jc w:val="center"/>
              <w:rPr>
                <w:rFonts w:ascii="宋体" w:hAnsi="宋体"/>
                <w:kern w:val="0"/>
                <w:sz w:val="24"/>
              </w:rPr>
            </w:pPr>
            <w:r>
              <w:rPr>
                <w:rFonts w:ascii="宋体" w:hAnsi="宋体"/>
                <w:kern w:val="0"/>
                <w:sz w:val="24"/>
              </w:rPr>
              <w:t>65</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6</w:t>
            </w:r>
          </w:p>
        </w:tc>
        <w:tc>
          <w:tcPr>
            <w:tcW w:w="2629" w:type="dxa"/>
            <w:vAlign w:val="center"/>
          </w:tcPr>
          <w:p>
            <w:pPr>
              <w:spacing w:line="380" w:lineRule="exact"/>
              <w:rPr>
                <w:rFonts w:ascii="宋体" w:hAnsi="宋体"/>
                <w:kern w:val="0"/>
                <w:sz w:val="24"/>
              </w:rPr>
            </w:pPr>
            <w:r>
              <w:rPr>
                <w:rFonts w:ascii="宋体" w:hAnsi="宋体"/>
                <w:kern w:val="0"/>
                <w:sz w:val="24"/>
              </w:rPr>
              <w:t>多年平均雷暴日数</w:t>
            </w:r>
          </w:p>
        </w:tc>
        <w:tc>
          <w:tcPr>
            <w:tcW w:w="900" w:type="dxa"/>
            <w:vAlign w:val="center"/>
          </w:tcPr>
          <w:p>
            <w:pPr>
              <w:spacing w:line="380" w:lineRule="exact"/>
              <w:jc w:val="center"/>
              <w:rPr>
                <w:rFonts w:ascii="宋体" w:hAnsi="宋体"/>
                <w:kern w:val="0"/>
                <w:sz w:val="24"/>
              </w:rPr>
            </w:pPr>
            <w:r>
              <w:rPr>
                <w:rFonts w:ascii="宋体" w:hAnsi="宋体"/>
                <w:kern w:val="0"/>
                <w:sz w:val="24"/>
              </w:rPr>
              <w:t>d</w:t>
            </w:r>
          </w:p>
        </w:tc>
        <w:tc>
          <w:tcPr>
            <w:tcW w:w="1260" w:type="dxa"/>
            <w:vAlign w:val="center"/>
          </w:tcPr>
          <w:p>
            <w:pPr>
              <w:spacing w:line="380" w:lineRule="exact"/>
              <w:jc w:val="center"/>
              <w:rPr>
                <w:rFonts w:ascii="宋体" w:hAnsi="宋体"/>
                <w:kern w:val="0"/>
                <w:sz w:val="24"/>
              </w:rPr>
            </w:pPr>
            <w:r>
              <w:rPr>
                <w:rFonts w:ascii="宋体" w:hAnsi="宋体"/>
                <w:kern w:val="0"/>
                <w:sz w:val="24"/>
              </w:rPr>
              <w:t>21</w:t>
            </w:r>
          </w:p>
        </w:tc>
        <w:tc>
          <w:tcPr>
            <w:tcW w:w="1622" w:type="dxa"/>
            <w:vAlign w:val="center"/>
          </w:tcPr>
          <w:p>
            <w:pPr>
              <w:spacing w:line="380" w:lineRule="exact"/>
              <w:jc w:val="center"/>
              <w:rPr>
                <w:rFonts w:ascii="宋体" w:hAnsi="宋体"/>
                <w:kern w:val="0"/>
                <w:sz w:val="24"/>
              </w:rPr>
            </w:pPr>
            <w:r>
              <w:rPr>
                <w:rFonts w:ascii="宋体" w:hAnsi="宋体"/>
                <w:kern w:val="0"/>
                <w:sz w:val="24"/>
              </w:rPr>
              <w:t>-------</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7</w:t>
            </w:r>
          </w:p>
        </w:tc>
        <w:tc>
          <w:tcPr>
            <w:tcW w:w="2629" w:type="dxa"/>
            <w:vAlign w:val="center"/>
          </w:tcPr>
          <w:p>
            <w:pPr>
              <w:spacing w:line="380" w:lineRule="exact"/>
              <w:rPr>
                <w:rFonts w:ascii="宋体" w:hAnsi="宋体"/>
                <w:kern w:val="0"/>
                <w:sz w:val="24"/>
              </w:rPr>
            </w:pPr>
            <w:r>
              <w:rPr>
                <w:rFonts w:ascii="宋体" w:hAnsi="宋体"/>
                <w:kern w:val="0"/>
                <w:sz w:val="24"/>
              </w:rPr>
              <w:t>极端最高气温</w:t>
            </w:r>
          </w:p>
        </w:tc>
        <w:tc>
          <w:tcPr>
            <w:tcW w:w="900" w:type="dxa"/>
            <w:vAlign w:val="center"/>
          </w:tcPr>
          <w:p>
            <w:pPr>
              <w:spacing w:line="380" w:lineRule="exact"/>
              <w:jc w:val="center"/>
              <w:rPr>
                <w:rFonts w:ascii="宋体" w:hAnsi="宋体"/>
                <w:kern w:val="0"/>
                <w:sz w:val="24"/>
              </w:rPr>
            </w:pPr>
            <w:r>
              <w:rPr>
                <w:rFonts w:ascii="宋体" w:hAnsi="宋体"/>
                <w:kern w:val="0"/>
                <w:sz w:val="24"/>
              </w:rPr>
              <w:t>℃</w:t>
            </w:r>
          </w:p>
        </w:tc>
        <w:tc>
          <w:tcPr>
            <w:tcW w:w="1260" w:type="dxa"/>
            <w:vAlign w:val="center"/>
          </w:tcPr>
          <w:p>
            <w:pPr>
              <w:spacing w:line="380" w:lineRule="exact"/>
              <w:jc w:val="center"/>
              <w:rPr>
                <w:rFonts w:ascii="宋体" w:hAnsi="宋体"/>
                <w:kern w:val="0"/>
                <w:sz w:val="24"/>
              </w:rPr>
            </w:pPr>
            <w:r>
              <w:rPr>
                <w:rFonts w:ascii="宋体" w:hAnsi="宋体"/>
                <w:kern w:val="0"/>
                <w:sz w:val="24"/>
              </w:rPr>
              <w:t>44.0</w:t>
            </w:r>
          </w:p>
        </w:tc>
        <w:tc>
          <w:tcPr>
            <w:tcW w:w="1622" w:type="dxa"/>
            <w:vAlign w:val="center"/>
          </w:tcPr>
          <w:p>
            <w:pPr>
              <w:spacing w:line="380" w:lineRule="exact"/>
              <w:jc w:val="center"/>
              <w:rPr>
                <w:rFonts w:ascii="宋体" w:hAnsi="宋体"/>
                <w:kern w:val="0"/>
                <w:sz w:val="24"/>
              </w:rPr>
            </w:pPr>
            <w:r>
              <w:rPr>
                <w:rFonts w:ascii="宋体" w:hAnsi="宋体"/>
                <w:kern w:val="0"/>
                <w:sz w:val="24"/>
              </w:rPr>
              <w:t>66.6.20</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8</w:t>
            </w:r>
          </w:p>
        </w:tc>
        <w:tc>
          <w:tcPr>
            <w:tcW w:w="2629" w:type="dxa"/>
            <w:vAlign w:val="center"/>
          </w:tcPr>
          <w:p>
            <w:pPr>
              <w:spacing w:line="380" w:lineRule="exact"/>
              <w:rPr>
                <w:rFonts w:ascii="宋体" w:hAnsi="宋体"/>
                <w:kern w:val="0"/>
                <w:sz w:val="24"/>
              </w:rPr>
            </w:pPr>
            <w:r>
              <w:rPr>
                <w:rFonts w:ascii="宋体" w:hAnsi="宋体"/>
                <w:kern w:val="0"/>
                <w:sz w:val="24"/>
              </w:rPr>
              <w:t>极端最低气温</w:t>
            </w:r>
          </w:p>
        </w:tc>
        <w:tc>
          <w:tcPr>
            <w:tcW w:w="900" w:type="dxa"/>
            <w:vAlign w:val="center"/>
          </w:tcPr>
          <w:p>
            <w:pPr>
              <w:spacing w:line="380" w:lineRule="exact"/>
              <w:jc w:val="center"/>
              <w:rPr>
                <w:rFonts w:ascii="宋体" w:hAnsi="宋体"/>
                <w:kern w:val="0"/>
                <w:sz w:val="24"/>
              </w:rPr>
            </w:pPr>
            <w:r>
              <w:rPr>
                <w:rFonts w:ascii="宋体" w:hAnsi="宋体"/>
                <w:kern w:val="0"/>
                <w:sz w:val="24"/>
              </w:rPr>
              <w:t>℃</w:t>
            </w:r>
          </w:p>
        </w:tc>
        <w:tc>
          <w:tcPr>
            <w:tcW w:w="1260" w:type="dxa"/>
            <w:vAlign w:val="center"/>
          </w:tcPr>
          <w:p>
            <w:pPr>
              <w:spacing w:line="380" w:lineRule="exact"/>
              <w:jc w:val="center"/>
              <w:rPr>
                <w:rFonts w:ascii="宋体" w:hAnsi="宋体"/>
                <w:kern w:val="0"/>
                <w:sz w:val="24"/>
              </w:rPr>
            </w:pPr>
            <w:r>
              <w:rPr>
                <w:rFonts w:ascii="宋体" w:hAnsi="宋体"/>
                <w:kern w:val="0"/>
                <w:sz w:val="24"/>
              </w:rPr>
              <w:t>-17.1</w:t>
            </w:r>
          </w:p>
        </w:tc>
        <w:tc>
          <w:tcPr>
            <w:tcW w:w="1622" w:type="dxa"/>
            <w:vAlign w:val="center"/>
          </w:tcPr>
          <w:p>
            <w:pPr>
              <w:spacing w:line="380" w:lineRule="exact"/>
              <w:jc w:val="center"/>
              <w:rPr>
                <w:rFonts w:ascii="宋体" w:hAnsi="宋体"/>
                <w:kern w:val="0"/>
                <w:sz w:val="24"/>
              </w:rPr>
            </w:pPr>
            <w:r>
              <w:rPr>
                <w:rFonts w:ascii="宋体" w:hAnsi="宋体"/>
                <w:kern w:val="0"/>
                <w:sz w:val="24"/>
              </w:rPr>
              <w:t>69.1.31</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9</w:t>
            </w:r>
          </w:p>
        </w:tc>
        <w:tc>
          <w:tcPr>
            <w:tcW w:w="2629" w:type="dxa"/>
            <w:vAlign w:val="center"/>
          </w:tcPr>
          <w:p>
            <w:pPr>
              <w:spacing w:line="380" w:lineRule="exact"/>
              <w:rPr>
                <w:rFonts w:ascii="宋体" w:hAnsi="宋体"/>
                <w:kern w:val="0"/>
                <w:sz w:val="24"/>
              </w:rPr>
            </w:pPr>
            <w:r>
              <w:rPr>
                <w:rFonts w:ascii="宋体" w:hAnsi="宋体"/>
                <w:kern w:val="0"/>
                <w:sz w:val="24"/>
              </w:rPr>
              <w:t>定时最大风速</w:t>
            </w:r>
          </w:p>
        </w:tc>
        <w:tc>
          <w:tcPr>
            <w:tcW w:w="900" w:type="dxa"/>
            <w:vAlign w:val="center"/>
          </w:tcPr>
          <w:p>
            <w:pPr>
              <w:spacing w:line="380" w:lineRule="exact"/>
              <w:jc w:val="center"/>
              <w:rPr>
                <w:rFonts w:ascii="宋体" w:hAnsi="宋体"/>
                <w:kern w:val="0"/>
                <w:sz w:val="24"/>
              </w:rPr>
            </w:pPr>
            <w:r>
              <w:rPr>
                <w:rFonts w:ascii="宋体" w:hAnsi="宋体"/>
                <w:kern w:val="0"/>
                <w:sz w:val="24"/>
              </w:rPr>
              <w:t>m/s</w:t>
            </w:r>
          </w:p>
        </w:tc>
        <w:tc>
          <w:tcPr>
            <w:tcW w:w="1260" w:type="dxa"/>
            <w:vAlign w:val="center"/>
          </w:tcPr>
          <w:p>
            <w:pPr>
              <w:spacing w:line="380" w:lineRule="exact"/>
              <w:jc w:val="center"/>
              <w:rPr>
                <w:rFonts w:ascii="宋体" w:hAnsi="宋体"/>
                <w:kern w:val="0"/>
                <w:sz w:val="24"/>
              </w:rPr>
            </w:pPr>
            <w:r>
              <w:rPr>
                <w:rFonts w:ascii="宋体" w:hAnsi="宋体"/>
                <w:kern w:val="0"/>
                <w:sz w:val="24"/>
              </w:rPr>
              <w:t>20.0</w:t>
            </w:r>
          </w:p>
        </w:tc>
        <w:tc>
          <w:tcPr>
            <w:tcW w:w="1622" w:type="dxa"/>
            <w:vAlign w:val="center"/>
          </w:tcPr>
          <w:p>
            <w:pPr>
              <w:spacing w:line="380" w:lineRule="exact"/>
              <w:jc w:val="center"/>
              <w:rPr>
                <w:rFonts w:ascii="宋体" w:hAnsi="宋体"/>
                <w:kern w:val="0"/>
                <w:sz w:val="24"/>
              </w:rPr>
            </w:pPr>
            <w:r>
              <w:rPr>
                <w:rFonts w:ascii="宋体" w:hAnsi="宋体"/>
                <w:kern w:val="0"/>
                <w:sz w:val="24"/>
              </w:rPr>
              <w:t>85.8.13</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10</w:t>
            </w:r>
          </w:p>
        </w:tc>
        <w:tc>
          <w:tcPr>
            <w:tcW w:w="2629" w:type="dxa"/>
            <w:vAlign w:val="center"/>
          </w:tcPr>
          <w:p>
            <w:pPr>
              <w:spacing w:line="380" w:lineRule="exact"/>
              <w:rPr>
                <w:rFonts w:ascii="宋体" w:hAnsi="宋体"/>
                <w:kern w:val="0"/>
                <w:sz w:val="24"/>
              </w:rPr>
            </w:pPr>
            <w:r>
              <w:rPr>
                <w:rFonts w:ascii="宋体" w:hAnsi="宋体"/>
                <w:kern w:val="0"/>
                <w:sz w:val="24"/>
              </w:rPr>
              <w:t>最大一日降水量</w:t>
            </w:r>
          </w:p>
        </w:tc>
        <w:tc>
          <w:tcPr>
            <w:tcW w:w="900" w:type="dxa"/>
            <w:vAlign w:val="center"/>
          </w:tcPr>
          <w:p>
            <w:pPr>
              <w:spacing w:line="380" w:lineRule="exact"/>
              <w:jc w:val="center"/>
              <w:rPr>
                <w:rFonts w:ascii="宋体" w:hAnsi="宋体"/>
                <w:kern w:val="0"/>
                <w:sz w:val="24"/>
              </w:rPr>
            </w:pPr>
            <w:r>
              <w:rPr>
                <w:rFonts w:ascii="宋体" w:hAnsi="宋体"/>
                <w:kern w:val="0"/>
                <w:sz w:val="24"/>
              </w:rPr>
              <w:t>mm</w:t>
            </w:r>
          </w:p>
        </w:tc>
        <w:tc>
          <w:tcPr>
            <w:tcW w:w="1260" w:type="dxa"/>
            <w:vAlign w:val="center"/>
          </w:tcPr>
          <w:p>
            <w:pPr>
              <w:spacing w:line="380" w:lineRule="exact"/>
              <w:jc w:val="center"/>
              <w:rPr>
                <w:rFonts w:ascii="宋体" w:hAnsi="宋体"/>
                <w:kern w:val="0"/>
                <w:sz w:val="24"/>
              </w:rPr>
            </w:pPr>
            <w:r>
              <w:rPr>
                <w:rFonts w:ascii="宋体" w:hAnsi="宋体"/>
                <w:kern w:val="0"/>
                <w:sz w:val="24"/>
              </w:rPr>
              <w:t>184.5</w:t>
            </w:r>
          </w:p>
        </w:tc>
        <w:tc>
          <w:tcPr>
            <w:tcW w:w="1622" w:type="dxa"/>
            <w:vAlign w:val="center"/>
          </w:tcPr>
          <w:p>
            <w:pPr>
              <w:spacing w:line="380" w:lineRule="exact"/>
              <w:jc w:val="center"/>
              <w:rPr>
                <w:rFonts w:ascii="宋体" w:hAnsi="宋体"/>
                <w:kern w:val="0"/>
                <w:sz w:val="24"/>
              </w:rPr>
            </w:pPr>
            <w:r>
              <w:rPr>
                <w:rFonts w:ascii="宋体" w:hAnsi="宋体"/>
                <w:kern w:val="0"/>
                <w:sz w:val="24"/>
              </w:rPr>
              <w:t>82.7.30</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11</w:t>
            </w:r>
          </w:p>
        </w:tc>
        <w:tc>
          <w:tcPr>
            <w:tcW w:w="2629" w:type="dxa"/>
            <w:vAlign w:val="center"/>
          </w:tcPr>
          <w:p>
            <w:pPr>
              <w:spacing w:line="380" w:lineRule="exact"/>
              <w:rPr>
                <w:rFonts w:ascii="宋体" w:hAnsi="宋体"/>
                <w:kern w:val="0"/>
                <w:sz w:val="24"/>
              </w:rPr>
            </w:pPr>
            <w:r>
              <w:rPr>
                <w:rFonts w:ascii="宋体" w:hAnsi="宋体"/>
                <w:kern w:val="0"/>
                <w:sz w:val="24"/>
              </w:rPr>
              <w:t>最大积雪深度</w:t>
            </w:r>
          </w:p>
        </w:tc>
        <w:tc>
          <w:tcPr>
            <w:tcW w:w="900" w:type="dxa"/>
            <w:vAlign w:val="center"/>
          </w:tcPr>
          <w:p>
            <w:pPr>
              <w:spacing w:line="380" w:lineRule="exact"/>
              <w:jc w:val="center"/>
              <w:rPr>
                <w:rFonts w:ascii="宋体" w:hAnsi="宋体"/>
                <w:kern w:val="0"/>
                <w:sz w:val="24"/>
              </w:rPr>
            </w:pPr>
            <w:r>
              <w:rPr>
                <w:rFonts w:ascii="宋体" w:hAnsi="宋体"/>
                <w:kern w:val="0"/>
                <w:sz w:val="24"/>
              </w:rPr>
              <w:t>cm</w:t>
            </w:r>
          </w:p>
        </w:tc>
        <w:tc>
          <w:tcPr>
            <w:tcW w:w="1260" w:type="dxa"/>
            <w:vAlign w:val="center"/>
          </w:tcPr>
          <w:p>
            <w:pPr>
              <w:spacing w:line="380" w:lineRule="exact"/>
              <w:jc w:val="center"/>
              <w:rPr>
                <w:rFonts w:ascii="宋体" w:hAnsi="宋体"/>
                <w:kern w:val="0"/>
                <w:sz w:val="24"/>
              </w:rPr>
            </w:pPr>
            <w:r>
              <w:rPr>
                <w:rFonts w:ascii="宋体" w:hAnsi="宋体"/>
                <w:kern w:val="0"/>
                <w:sz w:val="24"/>
              </w:rPr>
              <w:t>33</w:t>
            </w:r>
          </w:p>
        </w:tc>
        <w:tc>
          <w:tcPr>
            <w:tcW w:w="1622" w:type="dxa"/>
            <w:vAlign w:val="center"/>
          </w:tcPr>
          <w:p>
            <w:pPr>
              <w:spacing w:line="380" w:lineRule="exact"/>
              <w:jc w:val="center"/>
              <w:rPr>
                <w:rFonts w:ascii="宋体" w:hAnsi="宋体"/>
                <w:kern w:val="0"/>
                <w:sz w:val="24"/>
              </w:rPr>
            </w:pPr>
            <w:r>
              <w:rPr>
                <w:rFonts w:ascii="宋体" w:hAnsi="宋体"/>
                <w:kern w:val="0"/>
                <w:sz w:val="24"/>
              </w:rPr>
              <w:t>71.12.24</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12</w:t>
            </w:r>
          </w:p>
        </w:tc>
        <w:tc>
          <w:tcPr>
            <w:tcW w:w="2629" w:type="dxa"/>
            <w:vAlign w:val="center"/>
          </w:tcPr>
          <w:p>
            <w:pPr>
              <w:spacing w:line="380" w:lineRule="exact"/>
              <w:rPr>
                <w:rFonts w:ascii="宋体" w:hAnsi="宋体"/>
                <w:kern w:val="0"/>
                <w:sz w:val="24"/>
              </w:rPr>
            </w:pPr>
            <w:r>
              <w:rPr>
                <w:rFonts w:ascii="宋体" w:hAnsi="宋体"/>
                <w:kern w:val="0"/>
                <w:sz w:val="24"/>
              </w:rPr>
              <w:t>最大冻土厚度</w:t>
            </w:r>
          </w:p>
        </w:tc>
        <w:tc>
          <w:tcPr>
            <w:tcW w:w="900" w:type="dxa"/>
            <w:vAlign w:val="center"/>
          </w:tcPr>
          <w:p>
            <w:pPr>
              <w:spacing w:line="380" w:lineRule="exact"/>
              <w:jc w:val="center"/>
              <w:rPr>
                <w:rFonts w:ascii="宋体" w:hAnsi="宋体"/>
                <w:kern w:val="0"/>
                <w:sz w:val="24"/>
              </w:rPr>
            </w:pPr>
            <w:r>
              <w:rPr>
                <w:rFonts w:ascii="宋体" w:hAnsi="宋体"/>
                <w:kern w:val="0"/>
                <w:sz w:val="24"/>
              </w:rPr>
              <w:t>cm</w:t>
            </w:r>
          </w:p>
        </w:tc>
        <w:tc>
          <w:tcPr>
            <w:tcW w:w="1260" w:type="dxa"/>
            <w:vAlign w:val="center"/>
          </w:tcPr>
          <w:p>
            <w:pPr>
              <w:spacing w:line="380" w:lineRule="exact"/>
              <w:jc w:val="center"/>
              <w:rPr>
                <w:rFonts w:ascii="宋体" w:hAnsi="宋体"/>
                <w:kern w:val="0"/>
                <w:sz w:val="24"/>
              </w:rPr>
            </w:pPr>
            <w:r>
              <w:rPr>
                <w:rFonts w:ascii="宋体" w:hAnsi="宋体"/>
                <w:kern w:val="0"/>
                <w:sz w:val="24"/>
              </w:rPr>
              <w:t>18</w:t>
            </w:r>
          </w:p>
        </w:tc>
        <w:tc>
          <w:tcPr>
            <w:tcW w:w="1622" w:type="dxa"/>
            <w:vAlign w:val="center"/>
          </w:tcPr>
          <w:p>
            <w:pPr>
              <w:spacing w:line="380" w:lineRule="exact"/>
              <w:jc w:val="center"/>
              <w:rPr>
                <w:rFonts w:ascii="宋体" w:hAnsi="宋体"/>
                <w:kern w:val="0"/>
                <w:sz w:val="24"/>
              </w:rPr>
            </w:pPr>
            <w:r>
              <w:rPr>
                <w:rFonts w:ascii="宋体" w:hAnsi="宋体"/>
                <w:kern w:val="0"/>
                <w:sz w:val="24"/>
              </w:rPr>
              <w:t>77.1.7</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13</w:t>
            </w:r>
          </w:p>
        </w:tc>
        <w:tc>
          <w:tcPr>
            <w:tcW w:w="2629" w:type="dxa"/>
            <w:vAlign w:val="center"/>
          </w:tcPr>
          <w:p>
            <w:pPr>
              <w:spacing w:line="380" w:lineRule="exact"/>
              <w:rPr>
                <w:rFonts w:ascii="宋体" w:hAnsi="宋体"/>
                <w:kern w:val="0"/>
                <w:sz w:val="24"/>
              </w:rPr>
            </w:pPr>
            <w:r>
              <w:rPr>
                <w:rFonts w:ascii="宋体" w:hAnsi="宋体"/>
                <w:kern w:val="0"/>
                <w:sz w:val="24"/>
              </w:rPr>
              <w:t>最大年降水量</w:t>
            </w:r>
          </w:p>
        </w:tc>
        <w:tc>
          <w:tcPr>
            <w:tcW w:w="900" w:type="dxa"/>
            <w:vAlign w:val="center"/>
          </w:tcPr>
          <w:p>
            <w:pPr>
              <w:spacing w:line="380" w:lineRule="exact"/>
              <w:jc w:val="center"/>
              <w:rPr>
                <w:rFonts w:ascii="宋体" w:hAnsi="宋体"/>
                <w:kern w:val="0"/>
                <w:sz w:val="24"/>
              </w:rPr>
            </w:pPr>
            <w:r>
              <w:rPr>
                <w:rFonts w:ascii="宋体" w:hAnsi="宋体"/>
                <w:kern w:val="0"/>
                <w:sz w:val="24"/>
              </w:rPr>
              <w:t>mm</w:t>
            </w:r>
          </w:p>
        </w:tc>
        <w:tc>
          <w:tcPr>
            <w:tcW w:w="1260" w:type="dxa"/>
            <w:vAlign w:val="center"/>
          </w:tcPr>
          <w:p>
            <w:pPr>
              <w:spacing w:line="380" w:lineRule="exact"/>
              <w:jc w:val="center"/>
              <w:rPr>
                <w:rFonts w:ascii="宋体" w:hAnsi="宋体"/>
                <w:kern w:val="0"/>
                <w:sz w:val="24"/>
              </w:rPr>
            </w:pPr>
            <w:r>
              <w:rPr>
                <w:rFonts w:ascii="宋体" w:hAnsi="宋体"/>
                <w:kern w:val="0"/>
                <w:sz w:val="24"/>
              </w:rPr>
              <w:t>948.5</w:t>
            </w:r>
          </w:p>
        </w:tc>
        <w:tc>
          <w:tcPr>
            <w:tcW w:w="1622" w:type="dxa"/>
            <w:vAlign w:val="center"/>
          </w:tcPr>
          <w:p>
            <w:pPr>
              <w:spacing w:line="380" w:lineRule="exact"/>
              <w:jc w:val="center"/>
              <w:rPr>
                <w:rFonts w:ascii="宋体" w:hAnsi="宋体"/>
                <w:kern w:val="0"/>
                <w:sz w:val="24"/>
              </w:rPr>
            </w:pPr>
            <w:r>
              <w:rPr>
                <w:rFonts w:ascii="宋体" w:hAnsi="宋体"/>
                <w:kern w:val="0"/>
                <w:sz w:val="24"/>
              </w:rPr>
              <w:t>1973</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spacing w:line="380" w:lineRule="exact"/>
              <w:jc w:val="center"/>
              <w:rPr>
                <w:rFonts w:ascii="宋体" w:hAnsi="宋体"/>
                <w:kern w:val="0"/>
                <w:sz w:val="24"/>
              </w:rPr>
            </w:pPr>
            <w:r>
              <w:rPr>
                <w:rFonts w:hint="eastAsia" w:ascii="宋体" w:hAnsi="宋体"/>
                <w:kern w:val="0"/>
                <w:sz w:val="24"/>
              </w:rPr>
              <w:t>14</w:t>
            </w:r>
          </w:p>
        </w:tc>
        <w:tc>
          <w:tcPr>
            <w:tcW w:w="2629" w:type="dxa"/>
            <w:vAlign w:val="center"/>
          </w:tcPr>
          <w:p>
            <w:pPr>
              <w:spacing w:line="380" w:lineRule="exact"/>
              <w:rPr>
                <w:rFonts w:ascii="宋体" w:hAnsi="宋体"/>
                <w:kern w:val="0"/>
                <w:sz w:val="24"/>
              </w:rPr>
            </w:pPr>
            <w:r>
              <w:rPr>
                <w:rFonts w:ascii="宋体" w:hAnsi="宋体"/>
                <w:kern w:val="0"/>
                <w:sz w:val="24"/>
              </w:rPr>
              <w:t>年最多雷暴日数</w:t>
            </w:r>
          </w:p>
        </w:tc>
        <w:tc>
          <w:tcPr>
            <w:tcW w:w="900" w:type="dxa"/>
            <w:vAlign w:val="center"/>
          </w:tcPr>
          <w:p>
            <w:pPr>
              <w:spacing w:line="380" w:lineRule="exact"/>
              <w:jc w:val="center"/>
              <w:rPr>
                <w:rFonts w:ascii="宋体" w:hAnsi="宋体"/>
                <w:kern w:val="0"/>
                <w:sz w:val="24"/>
              </w:rPr>
            </w:pPr>
            <w:r>
              <w:rPr>
                <w:rFonts w:ascii="宋体" w:hAnsi="宋体"/>
                <w:kern w:val="0"/>
                <w:sz w:val="24"/>
              </w:rPr>
              <w:t>d</w:t>
            </w:r>
          </w:p>
        </w:tc>
        <w:tc>
          <w:tcPr>
            <w:tcW w:w="1260" w:type="dxa"/>
            <w:vAlign w:val="center"/>
          </w:tcPr>
          <w:p>
            <w:pPr>
              <w:spacing w:line="380" w:lineRule="exact"/>
              <w:jc w:val="center"/>
              <w:rPr>
                <w:rFonts w:ascii="宋体" w:hAnsi="宋体"/>
                <w:kern w:val="0"/>
                <w:sz w:val="24"/>
              </w:rPr>
            </w:pPr>
            <w:r>
              <w:rPr>
                <w:rFonts w:ascii="宋体" w:hAnsi="宋体"/>
                <w:kern w:val="0"/>
                <w:sz w:val="24"/>
              </w:rPr>
              <w:t>37</w:t>
            </w:r>
          </w:p>
        </w:tc>
        <w:tc>
          <w:tcPr>
            <w:tcW w:w="1622" w:type="dxa"/>
            <w:vAlign w:val="center"/>
          </w:tcPr>
          <w:p>
            <w:pPr>
              <w:spacing w:line="380" w:lineRule="exact"/>
              <w:jc w:val="center"/>
              <w:rPr>
                <w:rFonts w:ascii="宋体" w:hAnsi="宋体"/>
                <w:kern w:val="0"/>
                <w:sz w:val="24"/>
              </w:rPr>
            </w:pPr>
            <w:r>
              <w:rPr>
                <w:rFonts w:ascii="宋体" w:hAnsi="宋体"/>
                <w:kern w:val="0"/>
                <w:sz w:val="24"/>
              </w:rPr>
              <w:t>1977</w:t>
            </w:r>
          </w:p>
        </w:tc>
        <w:tc>
          <w:tcPr>
            <w:tcW w:w="1622" w:type="dxa"/>
            <w:vAlign w:val="center"/>
          </w:tcPr>
          <w:p>
            <w:pPr>
              <w:spacing w:line="380" w:lineRule="exact"/>
              <w:jc w:val="center"/>
              <w:rPr>
                <w:rFonts w:ascii="宋体" w:hAnsi="宋体"/>
                <w:kern w:val="0"/>
                <w:sz w:val="24"/>
              </w:rPr>
            </w:pPr>
            <w:r>
              <w:rPr>
                <w:rFonts w:ascii="宋体" w:hAnsi="宋体"/>
                <w:kern w:val="0"/>
                <w:sz w:val="24"/>
              </w:rPr>
              <w:t>建站～2005</w:t>
            </w:r>
          </w:p>
        </w:tc>
      </w:tr>
    </w:tbl>
    <w:p>
      <w:pPr>
        <w:spacing w:line="520" w:lineRule="exact"/>
        <w:ind w:firstLine="539"/>
        <w:rPr>
          <w:rFonts w:ascii="宋体" w:hAnsi="宋体"/>
          <w:kern w:val="0"/>
          <w:sz w:val="24"/>
        </w:rPr>
      </w:pPr>
      <w:r>
        <w:rPr>
          <w:rFonts w:ascii="宋体" w:hAnsi="宋体"/>
          <w:kern w:val="0"/>
          <w:sz w:val="24"/>
        </w:rPr>
        <w:t>根据新安气象站多年各风向风频资料，绘制全年</w:t>
      </w:r>
      <w:r>
        <w:rPr>
          <w:rFonts w:hint="eastAsia" w:ascii="宋体" w:hAnsi="宋体"/>
          <w:kern w:val="0"/>
          <w:sz w:val="24"/>
        </w:rPr>
        <w:t>、夏季、冬季</w:t>
      </w:r>
      <w:r>
        <w:rPr>
          <w:rFonts w:ascii="宋体" w:hAnsi="宋体"/>
          <w:kern w:val="0"/>
          <w:sz w:val="24"/>
        </w:rPr>
        <w:t>风向频率玫瑰图</w:t>
      </w:r>
    </w:p>
    <w:p>
      <w:pPr>
        <w:spacing w:line="520" w:lineRule="exact"/>
        <w:ind w:firstLine="539"/>
        <w:rPr>
          <w:rFonts w:ascii="宋体" w:hAnsi="宋体"/>
          <w:kern w:val="0"/>
          <w:sz w:val="24"/>
        </w:rPr>
      </w:pPr>
      <w:r>
        <w:rPr>
          <w:rFonts w:ascii="宋体" w:hAnsi="宋体"/>
          <w:kern w:val="0"/>
          <w:sz w:val="24"/>
        </w:rPr>
        <w:pict>
          <v:shape id="图片 7" o:spid="_x0000_s1027" o:spt="75" alt="未命名5" type="#_x0000_t75" style="position:absolute;left:0pt;margin-left:14.3pt;margin-top:6.15pt;height:300.45pt;width:429.65pt;z-index:1024;mso-width-relative:page;mso-height-relative:page;" filled="f" o:preferrelative="t" stroked="f" coordsize="21600,21600">
            <v:path/>
            <v:fill on="f" focussize="0,0"/>
            <v:stroke on="f" joinstyle="miter"/>
            <v:imagedata r:id="rId8" o:title="未命名5"/>
            <o:lock v:ext="edit" aspectratio="t"/>
          </v:shape>
        </w:pict>
      </w: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p>
      <w:pPr>
        <w:spacing w:line="520" w:lineRule="exact"/>
        <w:outlineLvl w:val="1"/>
        <w:rPr>
          <w:rFonts w:ascii="宋体" w:hAnsi="宋体"/>
          <w:kern w:val="0"/>
          <w:sz w:val="24"/>
        </w:rPr>
      </w:pPr>
    </w:p>
    <w:bookmarkEnd w:id="12"/>
    <w:bookmarkEnd w:id="13"/>
    <w:p>
      <w:pPr>
        <w:spacing w:line="360" w:lineRule="auto"/>
        <w:rPr>
          <w:sz w:val="24"/>
          <w:highlight w:val="lightGray"/>
        </w:rPr>
      </w:pPr>
    </w:p>
    <w:p>
      <w:pPr>
        <w:spacing w:line="360" w:lineRule="auto"/>
        <w:rPr>
          <w:rFonts w:ascii="宋体" w:hAnsi="宋体" w:cs="宋体"/>
          <w:sz w:val="24"/>
        </w:rPr>
      </w:pPr>
      <w:r>
        <w:rPr>
          <w:rFonts w:hint="eastAsia" w:ascii="宋体" w:hAnsi="宋体" w:cs="宋体"/>
          <w:sz w:val="24"/>
        </w:rPr>
        <w:t>3.1.2设备安装地点及型式：煤场区消防泵房。</w:t>
      </w:r>
    </w:p>
    <w:p>
      <w:pPr>
        <w:spacing w:line="360" w:lineRule="auto"/>
        <w:rPr>
          <w:rFonts w:ascii="宋体" w:hAnsi="宋体"/>
          <w:b/>
          <w:kern w:val="0"/>
          <w:sz w:val="24"/>
        </w:rPr>
      </w:pPr>
      <w:r>
        <w:rPr>
          <w:rFonts w:hint="eastAsia" w:ascii="宋体" w:hAnsi="宋体"/>
          <w:b/>
          <w:kern w:val="0"/>
          <w:sz w:val="24"/>
        </w:rPr>
        <w:t>4技术要求</w:t>
      </w:r>
    </w:p>
    <w:p>
      <w:pPr>
        <w:pStyle w:val="42"/>
        <w:snapToGrid w:val="0"/>
        <w:spacing w:line="360" w:lineRule="auto"/>
        <w:ind w:firstLine="520" w:firstLineChars="200"/>
        <w:rPr>
          <w:rFonts w:hAnsi="宋体" w:eastAsia="宋体"/>
          <w:kern w:val="2"/>
          <w:szCs w:val="24"/>
        </w:rPr>
      </w:pPr>
      <w:r>
        <w:rPr>
          <w:rFonts w:hint="eastAsia" w:hAnsi="宋体" w:eastAsia="宋体"/>
          <w:kern w:val="2"/>
          <w:szCs w:val="24"/>
        </w:rPr>
        <w:t>消防电泵、柴油机消防泵、消防气压稳压设备的设计、制造、检验和试验等均应符合国家有关规范与标准的要求，主要包括以下部分（但不限于）：</w:t>
      </w:r>
    </w:p>
    <w:p>
      <w:pPr>
        <w:spacing w:line="360" w:lineRule="auto"/>
        <w:ind w:firstLine="480" w:firstLineChars="200"/>
        <w:rPr>
          <w:rFonts w:ascii="宋体" w:hAnsi="宋体" w:cs="宋体"/>
          <w:sz w:val="24"/>
        </w:rPr>
      </w:pPr>
      <w:r>
        <w:rPr>
          <w:rFonts w:hint="eastAsia" w:ascii="宋体" w:hAnsi="宋体" w:cs="宋体"/>
          <w:sz w:val="24"/>
        </w:rPr>
        <w:t>公安部《消防气压给水设备的性能要求和试验方法》 GA30-92</w:t>
      </w:r>
    </w:p>
    <w:p>
      <w:pPr>
        <w:spacing w:line="360" w:lineRule="auto"/>
        <w:ind w:firstLine="480" w:firstLineChars="200"/>
        <w:rPr>
          <w:rFonts w:ascii="宋体" w:hAnsi="宋体" w:cs="宋体"/>
          <w:sz w:val="24"/>
        </w:rPr>
      </w:pPr>
      <w:r>
        <w:rPr>
          <w:rFonts w:hint="eastAsia" w:ascii="宋体" w:hAnsi="宋体" w:cs="宋体"/>
          <w:sz w:val="24"/>
        </w:rPr>
        <w:t>上海市企业标准《消防气压给水设备的性能要求和试验方法》 Q/VHAP3-93</w:t>
      </w:r>
    </w:p>
    <w:p>
      <w:pPr>
        <w:spacing w:line="360" w:lineRule="auto"/>
        <w:ind w:firstLine="480" w:firstLineChars="200"/>
        <w:rPr>
          <w:rFonts w:ascii="宋体" w:hAnsi="宋体" w:cs="宋体"/>
          <w:sz w:val="24"/>
        </w:rPr>
      </w:pPr>
      <w:r>
        <w:rPr>
          <w:rFonts w:hint="eastAsia" w:ascii="宋体" w:hAnsi="宋体" w:cs="宋体"/>
          <w:sz w:val="24"/>
        </w:rPr>
        <w:t>中国工程建设标准化协会标准《气压给水设计规范》CECS76-95</w:t>
      </w:r>
    </w:p>
    <w:p>
      <w:pPr>
        <w:spacing w:line="360" w:lineRule="auto"/>
        <w:ind w:firstLine="480" w:firstLineChars="200"/>
        <w:rPr>
          <w:rFonts w:ascii="宋体" w:hAnsi="宋体" w:cs="宋体"/>
          <w:sz w:val="24"/>
        </w:rPr>
      </w:pPr>
      <w:r>
        <w:rPr>
          <w:rFonts w:hint="eastAsia" w:ascii="宋体" w:hAnsi="宋体" w:cs="宋体"/>
          <w:sz w:val="24"/>
        </w:rPr>
        <w:t>《不锈耐酸钢铸件技术条件》             GB2100-80</w:t>
      </w:r>
    </w:p>
    <w:p>
      <w:pPr>
        <w:spacing w:line="360" w:lineRule="auto"/>
        <w:ind w:firstLine="480" w:firstLineChars="200"/>
        <w:rPr>
          <w:rFonts w:ascii="宋体" w:hAnsi="宋体" w:cs="宋体"/>
          <w:sz w:val="24"/>
        </w:rPr>
      </w:pPr>
      <w:r>
        <w:rPr>
          <w:rFonts w:hint="eastAsia" w:ascii="宋体" w:hAnsi="宋体" w:cs="宋体"/>
          <w:sz w:val="24"/>
        </w:rPr>
        <w:t>《合金结构钢技术条件》                 GB3077-88</w:t>
      </w:r>
      <w:r>
        <w:rPr>
          <w:rFonts w:hint="eastAsia" w:ascii="宋体" w:hAnsi="宋体" w:cs="宋体"/>
          <w:sz w:val="24"/>
        </w:rPr>
        <w:tab/>
      </w:r>
    </w:p>
    <w:p>
      <w:pPr>
        <w:spacing w:line="360" w:lineRule="auto"/>
        <w:ind w:firstLine="480" w:firstLineChars="200"/>
        <w:rPr>
          <w:rFonts w:ascii="宋体" w:hAnsi="宋体" w:cs="宋体"/>
          <w:sz w:val="24"/>
        </w:rPr>
      </w:pPr>
      <w:r>
        <w:rPr>
          <w:rFonts w:hint="eastAsia" w:ascii="宋体" w:hAnsi="宋体" w:cs="宋体"/>
          <w:sz w:val="24"/>
        </w:rPr>
        <w:t>《压力容器锻件技术条件》                JB755-85</w:t>
      </w:r>
    </w:p>
    <w:p>
      <w:pPr>
        <w:spacing w:line="360" w:lineRule="auto"/>
        <w:ind w:firstLine="480" w:firstLineChars="200"/>
        <w:rPr>
          <w:rFonts w:ascii="宋体" w:hAnsi="宋体" w:cs="宋体"/>
          <w:sz w:val="24"/>
        </w:rPr>
      </w:pPr>
      <w:r>
        <w:rPr>
          <w:rFonts w:hint="eastAsia" w:ascii="宋体" w:hAnsi="宋体" w:cs="宋体"/>
          <w:sz w:val="24"/>
        </w:rPr>
        <w:t>《整体钢制管法兰》                     GB9113-88</w:t>
      </w:r>
      <w:r>
        <w:rPr>
          <w:rFonts w:hint="eastAsia" w:ascii="宋体" w:hAnsi="宋体" w:cs="宋体"/>
          <w:sz w:val="24"/>
        </w:rPr>
        <w:tab/>
      </w:r>
    </w:p>
    <w:p>
      <w:pPr>
        <w:spacing w:line="360" w:lineRule="auto"/>
        <w:ind w:firstLine="480" w:firstLineChars="200"/>
        <w:rPr>
          <w:rFonts w:ascii="宋体" w:hAnsi="宋体" w:cs="宋体"/>
          <w:sz w:val="24"/>
        </w:rPr>
      </w:pPr>
      <w:r>
        <w:rPr>
          <w:rFonts w:hint="eastAsia" w:ascii="宋体" w:hAnsi="宋体" w:cs="宋体"/>
          <w:sz w:val="24"/>
        </w:rPr>
        <w:t>《离心泵通用技术条件》</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GB/T 5657－1995</w:t>
      </w:r>
    </w:p>
    <w:p>
      <w:pPr>
        <w:spacing w:line="360" w:lineRule="auto"/>
        <w:ind w:firstLine="480" w:firstLineChars="200"/>
        <w:rPr>
          <w:rFonts w:ascii="宋体" w:hAnsi="宋体" w:cs="宋体"/>
          <w:sz w:val="24"/>
        </w:rPr>
      </w:pPr>
      <w:r>
        <w:rPr>
          <w:rFonts w:hint="eastAsia" w:ascii="宋体" w:hAnsi="宋体" w:cs="宋体"/>
          <w:sz w:val="24"/>
        </w:rPr>
        <w:t>《轴向吸入离心泵底座尺寸和安装尺寸》</w:t>
      </w:r>
      <w:r>
        <w:rPr>
          <w:rFonts w:hint="eastAsia" w:ascii="宋体" w:hAnsi="宋体" w:cs="宋体"/>
          <w:sz w:val="24"/>
        </w:rPr>
        <w:tab/>
      </w:r>
      <w:r>
        <w:rPr>
          <w:rFonts w:hint="eastAsia" w:ascii="宋体" w:hAnsi="宋体" w:cs="宋体"/>
          <w:sz w:val="24"/>
        </w:rPr>
        <w:t xml:space="preserve"> GB 5660－85</w:t>
      </w:r>
    </w:p>
    <w:p>
      <w:pPr>
        <w:spacing w:line="360" w:lineRule="auto"/>
        <w:ind w:firstLine="480" w:firstLineChars="200"/>
        <w:rPr>
          <w:rFonts w:ascii="宋体" w:hAnsi="宋体" w:cs="宋体"/>
          <w:sz w:val="24"/>
        </w:rPr>
      </w:pPr>
      <w:r>
        <w:rPr>
          <w:rFonts w:hint="eastAsia" w:ascii="宋体" w:hAnsi="宋体" w:cs="宋体"/>
          <w:sz w:val="24"/>
        </w:rPr>
        <w:t>《轴向吸入离心泵机械密封和软填料用空腔尺寸》</w:t>
      </w:r>
      <w:r>
        <w:rPr>
          <w:rFonts w:hint="eastAsia" w:ascii="宋体" w:hAnsi="宋体" w:cs="宋体"/>
          <w:sz w:val="24"/>
        </w:rPr>
        <w:tab/>
      </w:r>
      <w:r>
        <w:rPr>
          <w:rFonts w:hint="eastAsia" w:ascii="宋体" w:hAnsi="宋体" w:cs="宋体"/>
          <w:sz w:val="24"/>
        </w:rPr>
        <w:tab/>
      </w:r>
      <w:r>
        <w:rPr>
          <w:rFonts w:hint="eastAsia" w:ascii="宋体" w:hAnsi="宋体" w:cs="宋体"/>
          <w:sz w:val="24"/>
        </w:rPr>
        <w:t>GB 5661－85</w:t>
      </w:r>
    </w:p>
    <w:p>
      <w:pPr>
        <w:spacing w:line="360" w:lineRule="auto"/>
        <w:ind w:firstLine="480" w:firstLineChars="200"/>
        <w:rPr>
          <w:rFonts w:ascii="宋体" w:hAnsi="宋体" w:cs="宋体"/>
          <w:sz w:val="24"/>
        </w:rPr>
      </w:pPr>
      <w:r>
        <w:rPr>
          <w:rFonts w:hint="eastAsia" w:ascii="宋体" w:hAnsi="宋体" w:cs="宋体"/>
          <w:sz w:val="24"/>
        </w:rPr>
        <w:t>《轴向吸入离心泵标记、性能和尺寸》</w:t>
      </w:r>
      <w:r>
        <w:rPr>
          <w:rFonts w:hint="eastAsia" w:ascii="宋体" w:hAnsi="宋体" w:cs="宋体"/>
          <w:sz w:val="24"/>
        </w:rPr>
        <w:tab/>
      </w:r>
      <w:r>
        <w:rPr>
          <w:rFonts w:hint="eastAsia" w:ascii="宋体" w:hAnsi="宋体" w:cs="宋体"/>
          <w:sz w:val="24"/>
        </w:rPr>
        <w:tab/>
      </w:r>
      <w:r>
        <w:rPr>
          <w:rFonts w:hint="eastAsia" w:ascii="宋体" w:hAnsi="宋体" w:cs="宋体"/>
          <w:sz w:val="24"/>
        </w:rPr>
        <w:t>GB 5662－85</w:t>
      </w:r>
    </w:p>
    <w:p>
      <w:pPr>
        <w:spacing w:line="360" w:lineRule="auto"/>
        <w:ind w:firstLine="480" w:firstLineChars="200"/>
        <w:rPr>
          <w:rFonts w:ascii="宋体" w:hAnsi="宋体" w:cs="宋体"/>
          <w:sz w:val="24"/>
        </w:rPr>
      </w:pPr>
      <w:r>
        <w:rPr>
          <w:rFonts w:hint="eastAsia" w:ascii="宋体" w:hAnsi="宋体" w:cs="宋体"/>
          <w:sz w:val="24"/>
        </w:rPr>
        <w:t>《单级单吸清水离心泵技术条件》</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 5657－85</w:t>
      </w:r>
    </w:p>
    <w:p>
      <w:pPr>
        <w:spacing w:line="360" w:lineRule="auto"/>
        <w:ind w:firstLine="480" w:firstLineChars="200"/>
        <w:rPr>
          <w:rFonts w:ascii="宋体" w:hAnsi="宋体" w:cs="宋体"/>
          <w:sz w:val="24"/>
        </w:rPr>
      </w:pPr>
      <w:r>
        <w:rPr>
          <w:rFonts w:hint="eastAsia" w:ascii="宋体" w:hAnsi="宋体" w:cs="宋体"/>
          <w:sz w:val="24"/>
        </w:rPr>
        <w:t>《多级离心水泵技术条件》</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 5659－85</w:t>
      </w:r>
    </w:p>
    <w:p>
      <w:pPr>
        <w:spacing w:line="360" w:lineRule="auto"/>
        <w:ind w:firstLine="480" w:firstLineChars="200"/>
        <w:rPr>
          <w:rFonts w:ascii="宋体" w:hAnsi="宋体" w:cs="宋体"/>
          <w:sz w:val="24"/>
        </w:rPr>
      </w:pPr>
      <w:r>
        <w:rPr>
          <w:rFonts w:hint="eastAsia" w:ascii="宋体" w:hAnsi="宋体" w:cs="宋体"/>
          <w:sz w:val="24"/>
        </w:rPr>
        <w:t>《旋转电机定额和性能》</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GB775－2000</w:t>
      </w:r>
    </w:p>
    <w:p>
      <w:pPr>
        <w:spacing w:line="360" w:lineRule="auto"/>
        <w:ind w:firstLine="480" w:firstLineChars="200"/>
        <w:rPr>
          <w:rFonts w:ascii="宋体" w:hAnsi="宋体" w:cs="宋体"/>
          <w:sz w:val="24"/>
        </w:rPr>
      </w:pPr>
      <w:r>
        <w:rPr>
          <w:rFonts w:hint="eastAsia" w:ascii="宋体" w:hAnsi="宋体" w:cs="宋体"/>
          <w:sz w:val="24"/>
        </w:rPr>
        <w:t>《离心泵、混流泵、轴流泵和旋涡泵试验方法》GB3216－89</w:t>
      </w:r>
    </w:p>
    <w:p>
      <w:pPr>
        <w:spacing w:line="360" w:lineRule="auto"/>
        <w:ind w:firstLine="480" w:firstLineChars="200"/>
        <w:rPr>
          <w:rFonts w:ascii="宋体" w:hAnsi="宋体" w:cs="宋体"/>
          <w:sz w:val="24"/>
        </w:rPr>
      </w:pPr>
      <w:r>
        <w:rPr>
          <w:rFonts w:hint="eastAsia" w:ascii="宋体" w:hAnsi="宋体" w:cs="宋体"/>
          <w:sz w:val="24"/>
        </w:rPr>
        <w:t>《电机外壳防护分级》</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GB4942.1</w:t>
      </w:r>
    </w:p>
    <w:p>
      <w:pPr>
        <w:spacing w:line="360" w:lineRule="auto"/>
        <w:ind w:firstLine="480" w:firstLineChars="200"/>
        <w:rPr>
          <w:rFonts w:ascii="宋体" w:hAnsi="宋体" w:cs="宋体"/>
          <w:sz w:val="24"/>
        </w:rPr>
      </w:pPr>
      <w:r>
        <w:rPr>
          <w:rFonts w:hint="eastAsia" w:ascii="宋体" w:hAnsi="宋体" w:cs="宋体"/>
          <w:sz w:val="24"/>
        </w:rPr>
        <w:t xml:space="preserve">《低压电器外壳防护等级》               GB4942.2-85 </w:t>
      </w:r>
    </w:p>
    <w:p>
      <w:pPr>
        <w:spacing w:line="360" w:lineRule="auto"/>
        <w:ind w:firstLine="480" w:firstLineChars="200"/>
        <w:rPr>
          <w:rFonts w:ascii="宋体" w:hAnsi="宋体" w:cs="宋体"/>
          <w:sz w:val="24"/>
        </w:rPr>
      </w:pPr>
      <w:r>
        <w:rPr>
          <w:rFonts w:hint="eastAsia" w:ascii="宋体" w:hAnsi="宋体" w:cs="宋体"/>
          <w:sz w:val="24"/>
        </w:rPr>
        <w:t>《旋转电机冷却方法》                   GB1993</w:t>
      </w:r>
      <w:r>
        <w:rPr>
          <w:rFonts w:hint="eastAsia" w:ascii="宋体" w:hAnsi="宋体" w:cs="宋体"/>
          <w:sz w:val="24"/>
        </w:rPr>
        <w:tab/>
      </w:r>
    </w:p>
    <w:p>
      <w:pPr>
        <w:spacing w:line="360" w:lineRule="auto"/>
        <w:ind w:firstLine="480" w:firstLineChars="200"/>
        <w:rPr>
          <w:rFonts w:ascii="宋体" w:hAnsi="宋体" w:cs="宋体"/>
          <w:sz w:val="24"/>
        </w:rPr>
      </w:pPr>
      <w:r>
        <w:rPr>
          <w:rFonts w:hint="eastAsia" w:ascii="宋体" w:hAnsi="宋体" w:cs="宋体"/>
          <w:sz w:val="24"/>
        </w:rPr>
        <w:t xml:space="preserve">《刚性转子平衡品质许用不平衡的确定》 </w:t>
      </w:r>
      <w:r>
        <w:rPr>
          <w:rFonts w:hint="eastAsia" w:ascii="宋体" w:hAnsi="宋体" w:cs="宋体"/>
          <w:sz w:val="24"/>
        </w:rPr>
        <w:tab/>
      </w:r>
      <w:r>
        <w:rPr>
          <w:rFonts w:hint="eastAsia" w:ascii="宋体" w:hAnsi="宋体" w:cs="宋体"/>
          <w:sz w:val="24"/>
        </w:rPr>
        <w:t>GB9239－88</w:t>
      </w:r>
    </w:p>
    <w:p>
      <w:pPr>
        <w:spacing w:line="360" w:lineRule="auto"/>
        <w:ind w:firstLine="480" w:firstLineChars="200"/>
        <w:rPr>
          <w:rFonts w:ascii="宋体" w:hAnsi="宋体" w:cs="宋体"/>
          <w:sz w:val="24"/>
        </w:rPr>
      </w:pPr>
      <w:r>
        <w:rPr>
          <w:rFonts w:hint="eastAsia" w:ascii="宋体" w:hAnsi="宋体" w:cs="宋体"/>
          <w:sz w:val="24"/>
        </w:rPr>
        <w:t>《铸钢件超声探伤及质量评级方法》       GB7233-87</w:t>
      </w:r>
      <w:r>
        <w:rPr>
          <w:rFonts w:hint="eastAsia" w:ascii="宋体" w:hAnsi="宋体" w:cs="宋体"/>
          <w:sz w:val="24"/>
        </w:rPr>
        <w:tab/>
      </w:r>
    </w:p>
    <w:p>
      <w:pPr>
        <w:spacing w:line="360" w:lineRule="auto"/>
        <w:ind w:firstLine="480" w:firstLineChars="200"/>
        <w:rPr>
          <w:rFonts w:ascii="宋体" w:hAnsi="宋体" w:cs="宋体"/>
          <w:sz w:val="24"/>
        </w:rPr>
      </w:pPr>
      <w:r>
        <w:rPr>
          <w:rFonts w:hint="eastAsia" w:ascii="宋体" w:hAnsi="宋体" w:cs="宋体"/>
          <w:sz w:val="24"/>
        </w:rPr>
        <w:t>《水泵流量的测定方法</w:t>
      </w:r>
      <w:r>
        <w:rPr>
          <w:rFonts w:hint="eastAsia" w:ascii="宋体" w:hAnsi="宋体" w:cs="宋体"/>
          <w:sz w:val="24"/>
        </w:rPr>
        <w:tab/>
      </w:r>
      <w:r>
        <w:rPr>
          <w:rFonts w:hint="eastAsia" w:ascii="宋体" w:hAnsi="宋体" w:cs="宋体"/>
          <w:sz w:val="24"/>
        </w:rPr>
        <w:t>》</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GB/T3214－91 </w:t>
      </w:r>
    </w:p>
    <w:p>
      <w:pPr>
        <w:spacing w:line="360" w:lineRule="auto"/>
        <w:ind w:firstLine="480" w:firstLineChars="200"/>
        <w:rPr>
          <w:rFonts w:ascii="宋体" w:hAnsi="宋体" w:cs="宋体"/>
          <w:sz w:val="24"/>
        </w:rPr>
      </w:pPr>
      <w:r>
        <w:rPr>
          <w:rFonts w:hint="eastAsia" w:ascii="宋体" w:hAnsi="宋体" w:cs="宋体"/>
          <w:sz w:val="24"/>
        </w:rPr>
        <w:t>《泵的振动测量与评价方法</w:t>
      </w:r>
      <w:r>
        <w:rPr>
          <w:rFonts w:hint="eastAsia" w:ascii="宋体" w:hAnsi="宋体" w:cs="宋体"/>
          <w:sz w:val="24"/>
        </w:rPr>
        <w:tab/>
      </w:r>
      <w:r>
        <w:rPr>
          <w:rFonts w:hint="eastAsia" w:ascii="宋体" w:hAnsi="宋体" w:cs="宋体"/>
          <w:sz w:val="24"/>
        </w:rPr>
        <w:t>》</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JB/T 8097－95</w:t>
      </w:r>
    </w:p>
    <w:p>
      <w:pPr>
        <w:spacing w:line="360" w:lineRule="auto"/>
        <w:ind w:firstLine="480" w:firstLineChars="200"/>
        <w:rPr>
          <w:rFonts w:ascii="宋体" w:hAnsi="宋体" w:cs="宋体"/>
          <w:sz w:val="24"/>
        </w:rPr>
      </w:pPr>
      <w:r>
        <w:rPr>
          <w:rFonts w:hint="eastAsia" w:ascii="宋体" w:hAnsi="宋体" w:cs="宋体"/>
          <w:sz w:val="24"/>
        </w:rPr>
        <w:t>《泵的噪声测量与评价方法》</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JB/T 8098－95</w:t>
      </w:r>
    </w:p>
    <w:p>
      <w:pPr>
        <w:spacing w:line="360" w:lineRule="auto"/>
        <w:ind w:firstLine="480" w:firstLineChars="200"/>
        <w:rPr>
          <w:rFonts w:ascii="宋体" w:hAnsi="宋体" w:cs="宋体"/>
          <w:sz w:val="24"/>
        </w:rPr>
      </w:pPr>
      <w:r>
        <w:rPr>
          <w:rFonts w:hint="eastAsia" w:ascii="宋体" w:hAnsi="宋体" w:cs="宋体"/>
          <w:sz w:val="24"/>
        </w:rPr>
        <w:t>《一般清水离心泵产品质量分等》</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JB/T 53062－93</w:t>
      </w:r>
    </w:p>
    <w:p>
      <w:pPr>
        <w:spacing w:line="360" w:lineRule="auto"/>
        <w:ind w:firstLine="480" w:firstLineChars="200"/>
        <w:rPr>
          <w:rFonts w:ascii="宋体" w:hAnsi="宋体" w:cs="宋体"/>
          <w:sz w:val="24"/>
        </w:rPr>
      </w:pPr>
      <w:r>
        <w:rPr>
          <w:rFonts w:hint="eastAsia" w:ascii="宋体" w:hAnsi="宋体" w:cs="宋体"/>
          <w:sz w:val="24"/>
        </w:rPr>
        <w:t>《机电产品包装通用技术条件》</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GB/T 13384－92</w:t>
      </w:r>
    </w:p>
    <w:p>
      <w:pPr>
        <w:spacing w:line="360" w:lineRule="auto"/>
        <w:ind w:firstLine="480" w:firstLineChars="200"/>
        <w:rPr>
          <w:rFonts w:ascii="宋体" w:hAnsi="宋体" w:cs="宋体"/>
          <w:sz w:val="24"/>
        </w:rPr>
      </w:pPr>
      <w:r>
        <w:rPr>
          <w:rFonts w:hint="eastAsia" w:ascii="宋体" w:hAnsi="宋体" w:cs="宋体"/>
          <w:sz w:val="24"/>
        </w:rPr>
        <w:t>以上规范和标准应采用最新版本，如上述规范和标准之间，或它们与本技术条件书之间有重大原则性冲突时，投标方应及时用书面形式向招标方提出解决方法的建议，并由双方共同协商处理。</w:t>
      </w:r>
    </w:p>
    <w:p>
      <w:pPr>
        <w:spacing w:line="360" w:lineRule="auto"/>
        <w:ind w:firstLine="480" w:firstLineChars="200"/>
        <w:rPr>
          <w:rFonts w:ascii="宋体" w:hAnsi="宋体" w:cs="宋体"/>
          <w:sz w:val="24"/>
        </w:rPr>
      </w:pPr>
      <w:r>
        <w:rPr>
          <w:rFonts w:hint="eastAsia" w:ascii="宋体" w:hAnsi="宋体" w:cs="宋体"/>
          <w:sz w:val="24"/>
        </w:rPr>
        <w:t>上述标准和规定仅提出了基本的技术要求。如果投标方提出了更经济合理的设计、材料、制造工艺等，同时又能使投标方提供的设备性能达到本标书的要求，并确保安全﹑稳定﹑连续运行，在征得招标方同意后，投标方可以不全部使用上述标准和规定。如果投标方采用进口工艺设计生产，应提出采用国外的标准和规范名称和标准号。</w:t>
      </w:r>
    </w:p>
    <w:p>
      <w:pPr>
        <w:spacing w:line="360" w:lineRule="auto"/>
        <w:ind w:firstLine="480" w:firstLineChars="200"/>
        <w:rPr>
          <w:rFonts w:ascii="宋体" w:hAnsi="宋体" w:cs="宋体"/>
          <w:sz w:val="24"/>
        </w:rPr>
      </w:pPr>
      <w:r>
        <w:rPr>
          <w:rFonts w:hint="eastAsia" w:ascii="宋体" w:hAnsi="宋体" w:cs="宋体"/>
          <w:sz w:val="24"/>
        </w:rPr>
        <w:t>投标方提供的所有系统中的消防设备必须是经中国国家消防检测中心检验合格的产品，并且所有的产品及系统设计均应由地方消防部门取得认可。</w:t>
      </w:r>
    </w:p>
    <w:p>
      <w:pPr>
        <w:spacing w:line="360" w:lineRule="auto"/>
        <w:rPr>
          <w:rFonts w:ascii="宋体" w:hAnsi="宋体" w:cs="宋体"/>
          <w:sz w:val="24"/>
        </w:rPr>
      </w:pPr>
      <w:r>
        <w:rPr>
          <w:rFonts w:hint="eastAsia" w:ascii="宋体" w:hAnsi="宋体" w:cs="宋体"/>
          <w:b/>
          <w:bCs/>
          <w:sz w:val="24"/>
        </w:rPr>
        <w:t>4.1 消防电泵</w:t>
      </w:r>
    </w:p>
    <w:p>
      <w:pPr>
        <w:spacing w:line="360" w:lineRule="auto"/>
        <w:rPr>
          <w:rFonts w:ascii="宋体" w:hAnsi="宋体" w:cs="宋体"/>
          <w:sz w:val="24"/>
        </w:rPr>
      </w:pPr>
      <w:r>
        <w:rPr>
          <w:rFonts w:hint="eastAsia" w:ascii="宋体" w:hAnsi="宋体" w:cs="宋体"/>
          <w:sz w:val="24"/>
        </w:rPr>
        <w:t>4.1.1 资质要求</w:t>
      </w:r>
    </w:p>
    <w:p>
      <w:pPr>
        <w:spacing w:line="360" w:lineRule="auto"/>
        <w:ind w:firstLine="480" w:firstLineChars="200"/>
        <w:rPr>
          <w:rFonts w:ascii="宋体" w:hAnsi="宋体" w:cs="宋体"/>
          <w:sz w:val="24"/>
        </w:rPr>
      </w:pPr>
      <w:r>
        <w:rPr>
          <w:rFonts w:hint="eastAsia" w:ascii="宋体" w:hAnsi="宋体" w:cs="宋体"/>
          <w:sz w:val="24"/>
        </w:rPr>
        <w:t>消防电泵应是国家允许使用的产品（应提供相应的证明资料）</w:t>
      </w:r>
    </w:p>
    <w:p>
      <w:pPr>
        <w:spacing w:line="360" w:lineRule="auto"/>
        <w:rPr>
          <w:rFonts w:ascii="宋体" w:hAnsi="宋体" w:cs="宋体"/>
          <w:sz w:val="24"/>
        </w:rPr>
      </w:pPr>
      <w:r>
        <w:rPr>
          <w:rFonts w:hint="eastAsia" w:ascii="宋体" w:hAnsi="宋体" w:cs="宋体"/>
          <w:sz w:val="24"/>
        </w:rPr>
        <w:t>4.1.2 技术要求</w:t>
      </w:r>
    </w:p>
    <w:p>
      <w:pPr>
        <w:spacing w:line="360" w:lineRule="auto"/>
        <w:rPr>
          <w:rFonts w:ascii="宋体" w:hAnsi="宋体" w:cs="宋体"/>
          <w:sz w:val="24"/>
        </w:rPr>
      </w:pPr>
      <w:r>
        <w:rPr>
          <w:rFonts w:hint="eastAsia" w:ascii="宋体" w:hAnsi="宋体" w:cs="宋体"/>
          <w:sz w:val="24"/>
        </w:rPr>
        <w:t xml:space="preserve">    1) 消防电泵因和报警系统连锁需自动启动，水泵的启动为开门启动（出口控制门为常开），</w:t>
      </w:r>
      <w:r>
        <w:rPr>
          <w:rFonts w:hint="eastAsia" w:ascii="宋体" w:hAnsi="宋体" w:cs="宋体"/>
          <w:color w:val="FF0000"/>
          <w:sz w:val="24"/>
        </w:rPr>
        <w:t>水泵厂家应配置足够</w:t>
      </w:r>
      <w:r>
        <w:rPr>
          <w:rFonts w:hint="eastAsia" w:ascii="宋体" w:hAnsi="宋体" w:cs="宋体"/>
          <w:color w:val="FF0000"/>
          <w:sz w:val="24"/>
          <w:lang w:eastAsia="zh-CN"/>
        </w:rPr>
        <w:t>合适</w:t>
      </w:r>
      <w:r>
        <w:rPr>
          <w:rFonts w:hint="eastAsia" w:ascii="宋体" w:hAnsi="宋体" w:cs="宋体"/>
          <w:color w:val="FF0000"/>
          <w:sz w:val="24"/>
        </w:rPr>
        <w:t>功率的电机，</w:t>
      </w:r>
      <w:r>
        <w:rPr>
          <w:rFonts w:hint="eastAsia" w:ascii="宋体" w:hAnsi="宋体" w:cs="宋体"/>
          <w:sz w:val="24"/>
        </w:rPr>
        <w:t xml:space="preserve">避免水泵启动过载。 </w:t>
      </w:r>
    </w:p>
    <w:p>
      <w:pPr>
        <w:spacing w:line="360" w:lineRule="auto"/>
        <w:ind w:firstLine="480" w:firstLineChars="200"/>
        <w:rPr>
          <w:rFonts w:ascii="宋体" w:hAnsi="宋体" w:cs="宋体"/>
          <w:sz w:val="24"/>
        </w:rPr>
      </w:pPr>
      <w:r>
        <w:rPr>
          <w:rFonts w:hint="eastAsia" w:ascii="宋体" w:hAnsi="宋体" w:cs="宋体"/>
          <w:sz w:val="24"/>
        </w:rPr>
        <w:t>2) 泵应为卧式蜗壳单级双吸离心泵。水泵外壳采用球磨铸铁，叶轮采用不锈钢。</w:t>
      </w:r>
    </w:p>
    <w:p>
      <w:pPr>
        <w:spacing w:line="360" w:lineRule="auto"/>
        <w:ind w:firstLine="480" w:firstLineChars="200"/>
        <w:rPr>
          <w:rFonts w:ascii="宋体" w:hAnsi="宋体" w:cs="宋体"/>
          <w:sz w:val="24"/>
        </w:rPr>
      </w:pPr>
      <w:r>
        <w:rPr>
          <w:rFonts w:hint="eastAsia" w:ascii="宋体" w:hAnsi="宋体" w:cs="宋体"/>
          <w:sz w:val="24"/>
        </w:rPr>
        <w:t>3) 轴承采用进口；密封应为机械密封，密封应为进口。</w:t>
      </w:r>
    </w:p>
    <w:p>
      <w:pPr>
        <w:spacing w:line="360" w:lineRule="auto"/>
        <w:ind w:firstLine="480" w:firstLineChars="200"/>
        <w:rPr>
          <w:rFonts w:ascii="宋体" w:hAnsi="宋体" w:cs="宋体"/>
          <w:sz w:val="24"/>
        </w:rPr>
      </w:pPr>
      <w:r>
        <w:rPr>
          <w:rFonts w:hint="eastAsia" w:ascii="宋体" w:hAnsi="宋体" w:cs="宋体"/>
          <w:sz w:val="24"/>
        </w:rPr>
        <w:t>4) 电厂本期消防水采用循环水回水。</w:t>
      </w:r>
    </w:p>
    <w:p>
      <w:pPr>
        <w:spacing w:line="360" w:lineRule="auto"/>
        <w:ind w:firstLine="480" w:firstLineChars="200"/>
        <w:rPr>
          <w:rFonts w:ascii="宋体" w:hAnsi="宋体" w:cs="宋体"/>
          <w:sz w:val="24"/>
        </w:rPr>
      </w:pPr>
      <w:r>
        <w:rPr>
          <w:rFonts w:hint="eastAsia" w:ascii="宋体" w:hAnsi="宋体" w:cs="宋体"/>
          <w:sz w:val="24"/>
        </w:rPr>
        <w:t>5) 应包括水泵进、出水口反法兰和水泵安装的地脚螺栓及进出口压力表。出水管压力表最大量程不应低于水泵工作压力的2倍，且不应低于1.6MPa;吸水管压力表最大量程不应低于0.7MPa.压力表直径不应小于100mm,并应带直径不小于6mm的关断阀门。</w:t>
      </w:r>
    </w:p>
    <w:p>
      <w:pPr>
        <w:spacing w:line="360" w:lineRule="auto"/>
        <w:rPr>
          <w:rFonts w:ascii="宋体" w:hAnsi="宋体" w:cs="宋体"/>
          <w:sz w:val="24"/>
        </w:rPr>
      </w:pPr>
      <w:r>
        <w:rPr>
          <w:rFonts w:hint="eastAsia" w:ascii="宋体" w:hAnsi="宋体" w:cs="宋体"/>
          <w:sz w:val="24"/>
        </w:rPr>
        <w:t>4.1.3水泵性能要求</w:t>
      </w:r>
    </w:p>
    <w:p>
      <w:pPr>
        <w:spacing w:line="360" w:lineRule="auto"/>
        <w:ind w:firstLine="480" w:firstLineChars="200"/>
        <w:rPr>
          <w:rFonts w:ascii="宋体" w:hAnsi="宋体" w:cs="宋体"/>
          <w:sz w:val="24"/>
        </w:rPr>
      </w:pPr>
      <w:r>
        <w:rPr>
          <w:rFonts w:hint="eastAsia" w:ascii="宋体" w:hAnsi="宋体" w:cs="宋体"/>
          <w:sz w:val="24"/>
        </w:rPr>
        <w:t>1）在所有运行工况下，泵组均应能安全的连续运行，而不发生气蚀。</w:t>
      </w:r>
    </w:p>
    <w:p>
      <w:pPr>
        <w:spacing w:line="360" w:lineRule="auto"/>
        <w:ind w:firstLine="480" w:firstLineChars="200"/>
        <w:rPr>
          <w:rFonts w:ascii="宋体" w:hAnsi="宋体" w:cs="宋体"/>
          <w:sz w:val="24"/>
        </w:rPr>
      </w:pPr>
      <w:r>
        <w:rPr>
          <w:rFonts w:hint="eastAsia" w:ascii="宋体" w:hAnsi="宋体" w:cs="宋体"/>
          <w:sz w:val="24"/>
        </w:rPr>
        <w:t>2）流量扬程性能曲线应为无驼峰、无拐点的光滑曲线，零流量时的压力不应大于设计工作压力的140%，且宜大于设计工作压力的120%。当出流量为设计流量的150%时，其出口压力不应低于设计工作压力的65%。</w:t>
      </w:r>
    </w:p>
    <w:p>
      <w:pPr>
        <w:spacing w:line="360" w:lineRule="auto"/>
        <w:ind w:firstLine="480" w:firstLineChars="200"/>
        <w:rPr>
          <w:rFonts w:ascii="宋体" w:hAnsi="宋体" w:cs="宋体"/>
          <w:sz w:val="24"/>
        </w:rPr>
      </w:pPr>
      <w:r>
        <w:rPr>
          <w:rFonts w:hint="eastAsia" w:ascii="宋体" w:hAnsi="宋体" w:cs="宋体"/>
          <w:sz w:val="24"/>
        </w:rPr>
        <w:t>3）全部泵组配套设备的接口、振动、噪声、工厂试验等均由投标方负责统一归口。</w:t>
      </w:r>
    </w:p>
    <w:p>
      <w:pPr>
        <w:spacing w:line="360" w:lineRule="auto"/>
        <w:ind w:firstLine="480" w:firstLineChars="200"/>
        <w:rPr>
          <w:rFonts w:ascii="宋体" w:hAnsi="宋体" w:cs="宋体"/>
          <w:sz w:val="24"/>
        </w:rPr>
      </w:pPr>
      <w:r>
        <w:rPr>
          <w:rFonts w:hint="eastAsia" w:ascii="宋体" w:hAnsi="宋体" w:cs="宋体"/>
          <w:sz w:val="24"/>
        </w:rPr>
        <w:t>4）水泵与配套组件的设计应便于维修。泵壳应能水平分开，以便于维修，叶轮和轴应能从机壳内退出来，并且不影响主要管件和阀门。所有能抽出转子的卧式泵都应配有联轴器（包括联轴器护罩），以便拆卸时不需移动电机，检修时不用拆卸管路。</w:t>
      </w:r>
    </w:p>
    <w:p>
      <w:pPr>
        <w:spacing w:line="360" w:lineRule="auto"/>
        <w:ind w:firstLine="480" w:firstLineChars="200"/>
        <w:rPr>
          <w:rFonts w:ascii="宋体" w:hAnsi="宋体" w:cs="宋体"/>
          <w:sz w:val="24"/>
        </w:rPr>
      </w:pPr>
      <w:r>
        <w:rPr>
          <w:rFonts w:hint="eastAsia" w:ascii="宋体" w:hAnsi="宋体" w:cs="宋体"/>
          <w:sz w:val="24"/>
        </w:rPr>
        <w:t>5）泵应采用高效率的进口水力模型，轴封采用机械密封，轴承，泵轴设计必须合理。应保证运行稳定，振动最小。</w:t>
      </w:r>
    </w:p>
    <w:p>
      <w:pPr>
        <w:spacing w:line="360" w:lineRule="auto"/>
        <w:ind w:firstLine="480" w:firstLineChars="200"/>
        <w:rPr>
          <w:rFonts w:ascii="宋体" w:hAnsi="宋体" w:cs="宋体"/>
          <w:sz w:val="24"/>
        </w:rPr>
      </w:pPr>
      <w:r>
        <w:rPr>
          <w:rFonts w:hint="eastAsia" w:ascii="宋体" w:hAnsi="宋体" w:cs="宋体"/>
          <w:sz w:val="24"/>
        </w:rPr>
        <w:t>6）水泵必须采用最新引进水力模型，耐压等级为2.5MPa，轴承座必须是整体，不允许采用两节拼装，制造应符合ANSI标准的要求。</w:t>
      </w:r>
    </w:p>
    <w:p>
      <w:pPr>
        <w:spacing w:line="360" w:lineRule="auto"/>
        <w:ind w:firstLine="480" w:firstLineChars="200"/>
        <w:rPr>
          <w:rFonts w:ascii="宋体" w:hAnsi="宋体" w:cs="宋体"/>
          <w:sz w:val="24"/>
        </w:rPr>
      </w:pPr>
      <w:r>
        <w:rPr>
          <w:rFonts w:hint="eastAsia" w:ascii="宋体" w:hAnsi="宋体" w:cs="宋体"/>
          <w:sz w:val="24"/>
        </w:rPr>
        <w:t>7）投标方提供的设备在运行工况点的流量、扬程、效率不允许有负偏差。水泵的流量-扬程曲线必须平稳地从系统所需的最大流量工况上升到关闭点。当水泵扬程曲线有转折点时，水泵应能稳定运行。</w:t>
      </w:r>
    </w:p>
    <w:p>
      <w:pPr>
        <w:spacing w:line="360" w:lineRule="auto"/>
        <w:ind w:firstLine="480" w:firstLineChars="200"/>
        <w:rPr>
          <w:rFonts w:ascii="宋体" w:hAnsi="宋体" w:cs="宋体"/>
          <w:sz w:val="24"/>
        </w:rPr>
      </w:pPr>
      <w:r>
        <w:rPr>
          <w:rFonts w:hint="eastAsia" w:ascii="宋体" w:hAnsi="宋体" w:cs="宋体"/>
          <w:sz w:val="24"/>
        </w:rPr>
        <w:t>8）所有水泵均应达到无泄漏。</w:t>
      </w:r>
    </w:p>
    <w:p>
      <w:pPr>
        <w:spacing w:line="360" w:lineRule="auto"/>
        <w:ind w:firstLine="480" w:firstLineChars="200"/>
        <w:rPr>
          <w:rFonts w:ascii="宋体" w:hAnsi="宋体" w:cs="宋体"/>
          <w:sz w:val="24"/>
        </w:rPr>
      </w:pPr>
      <w:r>
        <w:rPr>
          <w:rFonts w:hint="eastAsia" w:ascii="宋体" w:hAnsi="宋体" w:cs="宋体"/>
          <w:sz w:val="24"/>
        </w:rPr>
        <w:t>9）在出厂前，泵的叶轮、转子应进行静平衡和动平衡。静平衡精度不低于GB9239标准G6.3级，动平衡精度不低于GB9239标准G2.5级。在泵速度提升至运行速度的过程中，水泵应能平稳运行。</w:t>
      </w:r>
    </w:p>
    <w:p>
      <w:pPr>
        <w:spacing w:line="360" w:lineRule="auto"/>
        <w:ind w:firstLine="480" w:firstLineChars="200"/>
        <w:rPr>
          <w:rFonts w:ascii="宋体" w:hAnsi="宋体" w:cs="宋体"/>
          <w:sz w:val="24"/>
        </w:rPr>
      </w:pPr>
      <w:r>
        <w:rPr>
          <w:rFonts w:hint="eastAsia" w:ascii="宋体" w:hAnsi="宋体" w:cs="宋体"/>
          <w:sz w:val="24"/>
        </w:rPr>
        <w:t>10）水泵噪音应符合国家标准要求，在水泵外壳1m处噪声不大于85分贝，具体测量标准按JB/T8098等有关标准执行。</w:t>
      </w:r>
    </w:p>
    <w:p>
      <w:pPr>
        <w:spacing w:line="360" w:lineRule="auto"/>
        <w:ind w:firstLine="480" w:firstLineChars="200"/>
        <w:rPr>
          <w:rFonts w:ascii="宋体" w:hAnsi="宋体" w:cs="宋体"/>
          <w:sz w:val="24"/>
        </w:rPr>
      </w:pPr>
      <w:r>
        <w:rPr>
          <w:rFonts w:hint="eastAsia" w:ascii="宋体" w:hAnsi="宋体" w:cs="宋体"/>
          <w:sz w:val="24"/>
        </w:rPr>
        <w:t>11）水泵的配套电机（包括接线盒）由投标方配套，必须配备国内名牌产品，水泵的总体性能由投标方负责。所配电机的防护等级均为：IP54。</w:t>
      </w:r>
    </w:p>
    <w:p>
      <w:pPr>
        <w:spacing w:line="360" w:lineRule="auto"/>
        <w:ind w:firstLine="480" w:firstLineChars="200"/>
        <w:rPr>
          <w:rFonts w:ascii="宋体" w:hAnsi="宋体" w:cs="宋体"/>
          <w:sz w:val="24"/>
        </w:rPr>
      </w:pPr>
      <w:r>
        <w:rPr>
          <w:rFonts w:hint="eastAsia" w:ascii="宋体" w:hAnsi="宋体" w:cs="宋体"/>
          <w:sz w:val="24"/>
        </w:rPr>
        <w:t>12）投标方在投标时提供泵组控制、连锁保护条件。</w:t>
      </w:r>
    </w:p>
    <w:p>
      <w:pPr>
        <w:spacing w:line="360" w:lineRule="auto"/>
        <w:ind w:firstLine="480" w:firstLineChars="200"/>
        <w:rPr>
          <w:rFonts w:ascii="宋体" w:hAnsi="宋体" w:cs="宋体"/>
          <w:sz w:val="24"/>
        </w:rPr>
      </w:pPr>
      <w:r>
        <w:rPr>
          <w:rFonts w:hint="eastAsia" w:ascii="宋体" w:hAnsi="宋体" w:cs="宋体"/>
          <w:sz w:val="24"/>
        </w:rPr>
        <w:t>13）投标方提供的每台卧式泵本体与电机共同安装在一个刚性结构的底座上（并提供底座地脚螺栓螺母垫圈）。</w:t>
      </w:r>
    </w:p>
    <w:p>
      <w:pPr>
        <w:spacing w:line="360" w:lineRule="auto"/>
        <w:ind w:firstLine="480" w:firstLineChars="200"/>
        <w:rPr>
          <w:rFonts w:ascii="宋体" w:hAnsi="宋体" w:cs="宋体"/>
          <w:sz w:val="24"/>
        </w:rPr>
      </w:pPr>
      <w:r>
        <w:rPr>
          <w:rFonts w:hint="eastAsia" w:ascii="宋体" w:hAnsi="宋体" w:cs="宋体"/>
          <w:sz w:val="24"/>
        </w:rPr>
        <w:t>14）投标方应在投标时提出易损零部件的预期使用寿命、安装、启动、连续运转和维修用的备品推荐数量清单。</w:t>
      </w:r>
    </w:p>
    <w:p>
      <w:pPr>
        <w:spacing w:line="360" w:lineRule="auto"/>
        <w:ind w:firstLine="480" w:firstLineChars="200"/>
        <w:rPr>
          <w:rFonts w:ascii="宋体" w:hAnsi="宋体" w:cs="宋体"/>
          <w:sz w:val="24"/>
        </w:rPr>
      </w:pPr>
      <w:r>
        <w:rPr>
          <w:rFonts w:hint="eastAsia" w:ascii="宋体" w:hAnsi="宋体" w:cs="宋体"/>
          <w:sz w:val="24"/>
        </w:rPr>
        <w:t>15）投标方应在投标时提出易损零部件的名称和清单，并负责提供易损件作为备品备件。投标方应提供运行维修所需的专用工具。</w:t>
      </w:r>
    </w:p>
    <w:p>
      <w:pPr>
        <w:spacing w:line="360" w:lineRule="auto"/>
        <w:ind w:firstLine="480" w:firstLineChars="200"/>
        <w:rPr>
          <w:rFonts w:ascii="宋体" w:hAnsi="宋体" w:cs="宋体"/>
          <w:sz w:val="24"/>
        </w:rPr>
      </w:pPr>
      <w:r>
        <w:rPr>
          <w:rFonts w:hint="eastAsia" w:ascii="宋体" w:hAnsi="宋体" w:cs="宋体"/>
          <w:sz w:val="24"/>
        </w:rPr>
        <w:t>16）电动机的轴承使用年限不少于5年。</w:t>
      </w:r>
    </w:p>
    <w:p>
      <w:pPr>
        <w:spacing w:line="360" w:lineRule="auto"/>
        <w:ind w:firstLine="480" w:firstLineChars="200"/>
        <w:rPr>
          <w:rFonts w:ascii="宋体" w:hAnsi="宋体" w:cs="宋体"/>
          <w:sz w:val="24"/>
        </w:rPr>
      </w:pPr>
      <w:r>
        <w:rPr>
          <w:rFonts w:hint="eastAsia" w:ascii="宋体" w:hAnsi="宋体" w:cs="宋体"/>
          <w:sz w:val="24"/>
        </w:rPr>
        <w:t>17）水泵部件的材质要求：</w:t>
      </w:r>
    </w:p>
    <w:p>
      <w:pPr>
        <w:spacing w:line="360" w:lineRule="auto"/>
        <w:rPr>
          <w:rFonts w:ascii="宋体" w:hAnsi="宋体" w:cs="宋体"/>
          <w:sz w:val="24"/>
        </w:rPr>
      </w:pPr>
      <w:r>
        <w:rPr>
          <w:rFonts w:hint="eastAsia" w:ascii="宋体" w:hAnsi="宋体" w:cs="宋体"/>
          <w:sz w:val="24"/>
        </w:rPr>
        <w:t>所有水泵过流部件的材质采用不锈钢（1Cr18Ni9Ti）制造，其它部件的材质应列表说明。</w:t>
      </w:r>
    </w:p>
    <w:p>
      <w:pPr>
        <w:spacing w:line="360" w:lineRule="auto"/>
        <w:ind w:firstLine="480" w:firstLineChars="200"/>
        <w:rPr>
          <w:rFonts w:ascii="宋体" w:hAnsi="宋体" w:cs="宋体"/>
          <w:sz w:val="24"/>
        </w:rPr>
      </w:pPr>
      <w:r>
        <w:rPr>
          <w:rFonts w:hint="eastAsia" w:ascii="宋体" w:hAnsi="宋体" w:cs="宋体"/>
          <w:sz w:val="24"/>
        </w:rPr>
        <w:t>18）水泵进出口法兰公称直径及公称压力应符合国家有关标准。</w:t>
      </w:r>
    </w:p>
    <w:p>
      <w:pPr>
        <w:spacing w:line="360" w:lineRule="auto"/>
        <w:ind w:firstLine="480" w:firstLineChars="200"/>
        <w:rPr>
          <w:rFonts w:ascii="宋体" w:hAnsi="宋体" w:cs="宋体"/>
          <w:sz w:val="24"/>
        </w:rPr>
      </w:pPr>
      <w:r>
        <w:rPr>
          <w:rFonts w:hint="eastAsia" w:ascii="宋体" w:hAnsi="宋体" w:cs="宋体"/>
          <w:sz w:val="24"/>
        </w:rPr>
        <w:t>19）消防水泵组控制设备由投标方提供系统所用的就地压力开关，分别用于稳压泵、电动消防泵和柴油机泵；压力低于设定阈值启动电机，压力高于设定阈值停止电机，供货商负责就地压力开关至消防控制柜的原理设计和电缆接线设计。</w:t>
      </w:r>
    </w:p>
    <w:p>
      <w:pPr>
        <w:spacing w:line="360" w:lineRule="auto"/>
        <w:rPr>
          <w:rFonts w:ascii="宋体" w:hAnsi="宋体" w:cs="宋体"/>
          <w:sz w:val="24"/>
        </w:rPr>
      </w:pPr>
      <w:r>
        <w:rPr>
          <w:rFonts w:hint="eastAsia" w:ascii="宋体" w:hAnsi="宋体" w:cs="宋体"/>
          <w:sz w:val="24"/>
        </w:rPr>
        <w:t>4.1.4 电动泵电机</w:t>
      </w:r>
    </w:p>
    <w:p>
      <w:pPr>
        <w:spacing w:line="360" w:lineRule="auto"/>
        <w:ind w:firstLine="480" w:firstLineChars="200"/>
        <w:rPr>
          <w:rFonts w:ascii="宋体" w:hAnsi="宋体" w:cs="宋体"/>
          <w:sz w:val="24"/>
        </w:rPr>
      </w:pPr>
      <w:r>
        <w:rPr>
          <w:rFonts w:hint="eastAsia" w:ascii="宋体" w:hAnsi="宋体" w:cs="宋体"/>
          <w:sz w:val="24"/>
        </w:rPr>
        <w:t>1）电机电源电压：如功率大于200KW，电压等级采用10KV，如功率小于等于200KW，电压等级采用380V</w:t>
      </w:r>
      <w:r>
        <w:rPr>
          <w:rFonts w:hint="eastAsia" w:ascii="宋体" w:hAnsi="宋体" w:cs="宋体"/>
          <w:sz w:val="24"/>
          <w:lang w:eastAsia="zh-CN"/>
        </w:rPr>
        <w:t>；</w:t>
      </w:r>
      <w:r>
        <w:rPr>
          <w:rFonts w:hint="eastAsia" w:ascii="宋体" w:hAnsi="宋体" w:cs="宋体"/>
          <w:color w:val="FF0000"/>
          <w:sz w:val="24"/>
          <w:lang w:eastAsia="zh-CN"/>
        </w:rPr>
        <w:t>高压电机采用国内知名品牌南阳防爆、湘潭电机、上海电机</w:t>
      </w:r>
      <w:r>
        <w:rPr>
          <w:rFonts w:hint="eastAsia" w:ascii="宋体" w:hAnsi="宋体" w:cs="宋体"/>
          <w:color w:val="FF0000"/>
          <w:sz w:val="24"/>
        </w:rPr>
        <w:t>。</w:t>
      </w:r>
    </w:p>
    <w:p>
      <w:pPr>
        <w:spacing w:line="360" w:lineRule="auto"/>
        <w:ind w:firstLine="480" w:firstLineChars="200"/>
        <w:rPr>
          <w:rFonts w:ascii="宋体" w:hAnsi="宋体" w:cs="宋体"/>
          <w:sz w:val="24"/>
        </w:rPr>
      </w:pPr>
      <w:r>
        <w:rPr>
          <w:rFonts w:hint="eastAsia" w:ascii="宋体" w:hAnsi="宋体" w:cs="宋体"/>
          <w:sz w:val="24"/>
        </w:rPr>
        <w:t>2）其它用电装置电源电压：380伏/220伏，交流。</w:t>
      </w:r>
    </w:p>
    <w:p>
      <w:pPr>
        <w:spacing w:line="360" w:lineRule="auto"/>
        <w:ind w:firstLine="480" w:firstLineChars="200"/>
        <w:rPr>
          <w:rFonts w:ascii="宋体" w:hAnsi="宋体" w:cs="宋体"/>
          <w:sz w:val="24"/>
        </w:rPr>
      </w:pPr>
      <w:r>
        <w:rPr>
          <w:rFonts w:hint="eastAsia" w:ascii="宋体" w:hAnsi="宋体" w:cs="宋体"/>
          <w:sz w:val="24"/>
        </w:rPr>
        <w:t>3）电动机防护等级：IP54。</w:t>
      </w:r>
    </w:p>
    <w:p>
      <w:pPr>
        <w:spacing w:line="360" w:lineRule="auto"/>
        <w:ind w:firstLine="480" w:firstLineChars="200"/>
        <w:rPr>
          <w:rFonts w:ascii="宋体" w:hAnsi="宋体" w:cs="宋体"/>
          <w:sz w:val="24"/>
        </w:rPr>
      </w:pPr>
      <w:r>
        <w:rPr>
          <w:rFonts w:hint="eastAsia" w:ascii="宋体" w:hAnsi="宋体" w:cs="宋体"/>
          <w:sz w:val="24"/>
        </w:rPr>
        <w:t>4）绝缘等级：F级。</w:t>
      </w:r>
    </w:p>
    <w:p>
      <w:pPr>
        <w:spacing w:line="360" w:lineRule="auto"/>
        <w:ind w:firstLine="480" w:firstLineChars="200"/>
        <w:rPr>
          <w:rFonts w:ascii="宋体" w:hAnsi="宋体" w:cs="宋体"/>
          <w:sz w:val="24"/>
        </w:rPr>
      </w:pPr>
      <w:r>
        <w:rPr>
          <w:rFonts w:hint="eastAsia" w:ascii="宋体" w:hAnsi="宋体" w:cs="宋体"/>
          <w:sz w:val="24"/>
        </w:rPr>
        <w:t>5）温升：按B级考核。</w:t>
      </w:r>
    </w:p>
    <w:p>
      <w:pPr>
        <w:spacing w:line="360" w:lineRule="auto"/>
        <w:ind w:firstLine="480" w:firstLineChars="200"/>
        <w:rPr>
          <w:rFonts w:ascii="宋体" w:hAnsi="宋体" w:cs="宋体"/>
          <w:sz w:val="24"/>
        </w:rPr>
      </w:pPr>
      <w:r>
        <w:rPr>
          <w:rFonts w:hint="eastAsia" w:ascii="宋体" w:hAnsi="宋体" w:cs="宋体"/>
          <w:sz w:val="24"/>
        </w:rPr>
        <w:t>6）电动机额定功率应大于正常运行最大驱动轴功率的115%，电动机应有额定容量115%的过负荷能力，在超载15%和反转的情况下，电机和水泵的各部件应保持完好。</w:t>
      </w:r>
    </w:p>
    <w:p>
      <w:pPr>
        <w:spacing w:line="360" w:lineRule="auto"/>
        <w:ind w:firstLine="480" w:firstLineChars="200"/>
        <w:rPr>
          <w:rFonts w:ascii="宋体" w:hAnsi="宋体" w:cs="宋体"/>
          <w:sz w:val="24"/>
        </w:rPr>
      </w:pPr>
      <w:r>
        <w:rPr>
          <w:rFonts w:hint="eastAsia" w:ascii="宋体" w:hAnsi="宋体" w:cs="宋体"/>
          <w:sz w:val="24"/>
        </w:rPr>
        <w:t>7）电动机在频率为50HZ±5%和电压在额定电压的±10%偏差内正常满载运行，在母线电压为80%～110%额定电压时正常启动。电动机应能在水泵反转转速为额定转速10%时可直接启动。电动机功率及转速待定。</w:t>
      </w:r>
    </w:p>
    <w:p>
      <w:pPr>
        <w:spacing w:line="360" w:lineRule="auto"/>
        <w:ind w:firstLine="480" w:firstLineChars="200"/>
        <w:rPr>
          <w:rFonts w:ascii="宋体" w:hAnsi="宋体" w:cs="宋体"/>
          <w:sz w:val="24"/>
        </w:rPr>
      </w:pPr>
      <w:r>
        <w:rPr>
          <w:rFonts w:hint="eastAsia" w:ascii="宋体" w:hAnsi="宋体" w:cs="宋体"/>
          <w:sz w:val="24"/>
        </w:rPr>
        <w:t>8）电动机的破坏力矩不小于满载力矩的220%，电动机的起动转矩倍数由投标者根据机械特性确定。</w:t>
      </w:r>
    </w:p>
    <w:p>
      <w:pPr>
        <w:spacing w:line="360" w:lineRule="auto"/>
        <w:ind w:firstLine="480" w:firstLineChars="200"/>
        <w:rPr>
          <w:rFonts w:ascii="宋体" w:hAnsi="宋体" w:cs="宋体"/>
          <w:sz w:val="24"/>
        </w:rPr>
      </w:pPr>
      <w:r>
        <w:rPr>
          <w:rFonts w:hint="eastAsia" w:ascii="宋体" w:hAnsi="宋体" w:cs="宋体"/>
          <w:sz w:val="24"/>
        </w:rPr>
        <w:t>9）电动机的对角位置分别有一个供接地用的端子。</w:t>
      </w:r>
    </w:p>
    <w:p>
      <w:pPr>
        <w:spacing w:line="360" w:lineRule="auto"/>
        <w:ind w:firstLine="480" w:firstLineChars="200"/>
        <w:rPr>
          <w:rFonts w:ascii="宋体" w:hAnsi="宋体" w:cs="宋体"/>
          <w:sz w:val="24"/>
        </w:rPr>
      </w:pPr>
      <w:r>
        <w:rPr>
          <w:rFonts w:hint="eastAsia" w:ascii="宋体" w:hAnsi="宋体" w:cs="宋体"/>
          <w:sz w:val="24"/>
        </w:rPr>
        <w:t>10）电动机内部适当位置应装有加热器，以防结露。</w:t>
      </w:r>
    </w:p>
    <w:p>
      <w:pPr>
        <w:spacing w:line="360" w:lineRule="auto"/>
        <w:ind w:firstLine="480" w:firstLineChars="200"/>
        <w:rPr>
          <w:rFonts w:ascii="宋体" w:hAnsi="宋体" w:cs="宋体"/>
          <w:sz w:val="24"/>
        </w:rPr>
      </w:pPr>
      <w:r>
        <w:rPr>
          <w:rFonts w:hint="eastAsia" w:ascii="宋体" w:hAnsi="宋体" w:cs="宋体"/>
          <w:sz w:val="24"/>
        </w:rPr>
        <w:t>11）离设备外壳1.53m高、1m远处噪声不得超过85dB。</w:t>
      </w:r>
    </w:p>
    <w:p>
      <w:pPr>
        <w:spacing w:line="360" w:lineRule="auto"/>
        <w:ind w:firstLine="480" w:firstLineChars="200"/>
        <w:rPr>
          <w:rFonts w:ascii="宋体" w:hAnsi="宋体" w:cs="宋体"/>
          <w:sz w:val="24"/>
        </w:rPr>
      </w:pPr>
      <w:r>
        <w:rPr>
          <w:rFonts w:hint="eastAsia" w:ascii="宋体" w:hAnsi="宋体" w:cs="宋体"/>
          <w:sz w:val="24"/>
        </w:rPr>
        <w:t>12）电动机应具备防止短路、过电流和过负荷等保护装置。</w:t>
      </w:r>
    </w:p>
    <w:p>
      <w:pPr>
        <w:spacing w:line="360" w:lineRule="auto"/>
        <w:ind w:firstLine="480" w:firstLineChars="200"/>
        <w:rPr>
          <w:rFonts w:ascii="宋体" w:hAnsi="宋体" w:cs="宋体"/>
          <w:sz w:val="24"/>
        </w:rPr>
      </w:pPr>
      <w:r>
        <w:rPr>
          <w:rFonts w:hint="eastAsia" w:ascii="宋体" w:hAnsi="宋体" w:cs="宋体"/>
          <w:sz w:val="24"/>
        </w:rPr>
        <w:t>13）电动机应具备防止过电压措施。</w:t>
      </w:r>
    </w:p>
    <w:p>
      <w:pPr>
        <w:spacing w:line="360" w:lineRule="auto"/>
        <w:ind w:firstLine="480" w:firstLineChars="200"/>
        <w:rPr>
          <w:rFonts w:hint="eastAsia" w:ascii="宋体" w:hAnsi="宋体" w:cs="宋体"/>
          <w:sz w:val="24"/>
        </w:rPr>
      </w:pPr>
      <w:r>
        <w:rPr>
          <w:rFonts w:hint="eastAsia" w:ascii="宋体" w:hAnsi="宋体" w:cs="宋体"/>
          <w:sz w:val="24"/>
        </w:rPr>
        <w:t>14）电动机的连接线与绕组的绝缘应具有相同的绝缘等级。</w:t>
      </w:r>
    </w:p>
    <w:p>
      <w:pPr>
        <w:spacing w:line="360" w:lineRule="auto"/>
        <w:ind w:firstLine="480" w:firstLineChars="200"/>
        <w:rPr>
          <w:rFonts w:hint="eastAsia" w:ascii="宋体" w:hAnsi="宋体" w:cs="宋体"/>
          <w:color w:val="FF0000"/>
          <w:sz w:val="24"/>
          <w:highlight w:val="none"/>
        </w:rPr>
      </w:pPr>
      <w:r>
        <w:rPr>
          <w:rFonts w:hint="eastAsia" w:ascii="宋体" w:hAnsi="宋体" w:cs="宋体"/>
          <w:color w:val="FF0000"/>
          <w:sz w:val="24"/>
          <w:highlight w:val="none"/>
        </w:rPr>
        <w:t>15) 为电动消防水泵在消防水泵房内布置一套双电源切换柜，该柜</w:t>
      </w:r>
      <w:r>
        <w:rPr>
          <w:rFonts w:ascii="宋体" w:hAnsi="宋体" w:cs="宋体"/>
          <w:color w:val="FF0000"/>
          <w:sz w:val="24"/>
          <w:highlight w:val="none"/>
        </w:rPr>
        <w:t>应能实现10kV双电源切换功能，柜体内部接线方案由厂家确定，满足GB50229-2019《火力发电厂与变电站设计防火标准》及GB50974-2014《消防给水及消火栓系统技术规范》的要求，柜体防护等级不低于IP4X</w:t>
      </w:r>
      <w:r>
        <w:rPr>
          <w:rFonts w:hint="eastAsia" w:ascii="宋体" w:hAnsi="宋体" w:cs="宋体"/>
          <w:color w:val="FF0000"/>
          <w:sz w:val="24"/>
          <w:highlight w:val="none"/>
          <w:lang w:eastAsia="zh-CN"/>
        </w:rPr>
        <w:t>。采用国内知名品牌</w:t>
      </w:r>
      <w:r>
        <w:rPr>
          <w:rFonts w:ascii="宋体" w:hAnsi="宋体" w:cs="宋体"/>
          <w:color w:val="FF0000"/>
          <w:sz w:val="24"/>
          <w:highlight w:val="none"/>
        </w:rPr>
        <w:t>。</w:t>
      </w:r>
    </w:p>
    <w:p>
      <w:pPr>
        <w:autoSpaceDE w:val="0"/>
        <w:autoSpaceDN w:val="0"/>
        <w:adjustRightInd w:val="0"/>
        <w:spacing w:line="360" w:lineRule="auto"/>
        <w:ind w:firstLine="480" w:firstLineChars="200"/>
        <w:jc w:val="left"/>
        <w:rPr>
          <w:rFonts w:ascii="宋体" w:hAnsi="宋体" w:cs="宋体"/>
          <w:b/>
          <w:color w:val="FF0000"/>
          <w:sz w:val="24"/>
          <w:highlight w:val="none"/>
        </w:rPr>
      </w:pPr>
      <w:r>
        <w:rPr>
          <w:rFonts w:hint="eastAsia" w:ascii="宋体" w:hAnsi="宋体" w:cs="宋体"/>
          <w:color w:val="FF0000"/>
          <w:sz w:val="24"/>
          <w:highlight w:val="none"/>
        </w:rPr>
        <w:t>16）为电动消防水泵在消防水泵房内布置一套消防水泵控制柜。</w:t>
      </w:r>
      <w:r>
        <w:rPr>
          <w:rFonts w:ascii="宋体" w:hAnsi="宋体" w:cs="宋体"/>
          <w:color w:val="FF0000"/>
          <w:sz w:val="24"/>
          <w:highlight w:val="none"/>
        </w:rPr>
        <w:t>柜体内部接线方案由厂家确定，满足GB50229-2019《火力发电厂与变电站设计防火标准》及GB50974-2014《消防给水及消火栓系统技术规范》的要求，柜体防护等级不低于IP</w:t>
      </w:r>
      <w:r>
        <w:rPr>
          <w:rFonts w:hint="eastAsia" w:ascii="宋体" w:hAnsi="宋体" w:cs="宋体"/>
          <w:color w:val="FF0000"/>
          <w:sz w:val="24"/>
          <w:highlight w:val="none"/>
        </w:rPr>
        <w:t>55</w:t>
      </w:r>
      <w:r>
        <w:rPr>
          <w:rFonts w:ascii="宋体" w:hAnsi="宋体" w:cs="宋体"/>
          <w:color w:val="FF0000"/>
          <w:sz w:val="24"/>
          <w:highlight w:val="none"/>
        </w:rPr>
        <w:t>。</w:t>
      </w:r>
    </w:p>
    <w:p>
      <w:pPr>
        <w:spacing w:line="360" w:lineRule="auto"/>
        <w:rPr>
          <w:rFonts w:ascii="宋体" w:hAnsi="宋体" w:cs="宋体"/>
          <w:sz w:val="24"/>
        </w:rPr>
      </w:pPr>
      <w:r>
        <w:rPr>
          <w:rFonts w:hint="eastAsia" w:ascii="宋体" w:hAnsi="宋体" w:cs="宋体"/>
          <w:sz w:val="24"/>
        </w:rPr>
        <w:t>4.1.5 技术参数</w:t>
      </w:r>
    </w:p>
    <w:p>
      <w:pPr>
        <w:spacing w:line="360" w:lineRule="auto"/>
        <w:ind w:firstLine="480" w:firstLineChars="200"/>
        <w:rPr>
          <w:rFonts w:ascii="宋体" w:hAnsi="宋体" w:cs="宋体"/>
          <w:sz w:val="24"/>
        </w:rPr>
      </w:pPr>
      <w:r>
        <w:rPr>
          <w:rFonts w:hint="eastAsia" w:ascii="宋体" w:hAnsi="宋体" w:cs="宋体"/>
          <w:sz w:val="24"/>
        </w:rPr>
        <w:t>型号: XBD系列  煤场区消防电泵 Q=432m</w:t>
      </w:r>
      <w:r>
        <w:rPr>
          <w:rFonts w:hint="eastAsia" w:ascii="宋体" w:hAnsi="宋体" w:eastAsia="宋体" w:cs="宋体"/>
          <w:sz w:val="24"/>
        </w:rPr>
        <w:t>³</w:t>
      </w:r>
      <w:r>
        <w:rPr>
          <w:rFonts w:hint="eastAsia" w:ascii="宋体" w:hAnsi="宋体" w:cs="宋体"/>
          <w:sz w:val="24"/>
        </w:rPr>
        <w:t>/h    H=130m</w:t>
      </w:r>
    </w:p>
    <w:p>
      <w:pPr>
        <w:spacing w:line="360" w:lineRule="auto"/>
        <w:rPr>
          <w:rFonts w:ascii="宋体" w:hAnsi="宋体" w:cs="宋体"/>
          <w:b/>
          <w:bCs/>
          <w:sz w:val="24"/>
        </w:rPr>
      </w:pPr>
      <w:r>
        <w:rPr>
          <w:rFonts w:hint="eastAsia" w:ascii="宋体" w:hAnsi="宋体" w:cs="宋体"/>
          <w:b/>
          <w:bCs/>
          <w:sz w:val="24"/>
        </w:rPr>
        <w:t>4.2 消防稳压设备</w:t>
      </w:r>
    </w:p>
    <w:p>
      <w:pPr>
        <w:spacing w:line="360" w:lineRule="auto"/>
        <w:rPr>
          <w:rFonts w:ascii="宋体" w:hAnsi="宋体" w:cs="宋体"/>
          <w:sz w:val="24"/>
        </w:rPr>
      </w:pPr>
      <w:r>
        <w:rPr>
          <w:rFonts w:hint="eastAsia" w:ascii="宋体" w:hAnsi="宋体" w:cs="宋体"/>
          <w:sz w:val="24"/>
        </w:rPr>
        <w:t>4.2.1 资质要求</w:t>
      </w:r>
    </w:p>
    <w:p>
      <w:pPr>
        <w:spacing w:line="360" w:lineRule="auto"/>
        <w:ind w:firstLine="480" w:firstLineChars="200"/>
        <w:rPr>
          <w:rFonts w:ascii="宋体" w:hAnsi="宋体" w:cs="宋体"/>
          <w:sz w:val="24"/>
        </w:rPr>
      </w:pPr>
      <w:r>
        <w:rPr>
          <w:rFonts w:hint="eastAsia" w:ascii="宋体" w:hAnsi="宋体" w:cs="宋体"/>
          <w:sz w:val="24"/>
        </w:rPr>
        <w:t>消防稳压设备应是国家允许使用的产品（应提供相应的证明资料）</w:t>
      </w:r>
    </w:p>
    <w:p>
      <w:pPr>
        <w:spacing w:line="360" w:lineRule="auto"/>
        <w:rPr>
          <w:rFonts w:ascii="宋体" w:hAnsi="宋体" w:cs="宋体"/>
          <w:sz w:val="24"/>
        </w:rPr>
      </w:pPr>
      <w:r>
        <w:rPr>
          <w:rFonts w:hint="eastAsia" w:ascii="宋体" w:hAnsi="宋体" w:cs="宋体"/>
          <w:sz w:val="24"/>
        </w:rPr>
        <w:t>4.2.2设备型式及参数</w:t>
      </w:r>
    </w:p>
    <w:p>
      <w:pPr>
        <w:spacing w:line="360" w:lineRule="auto"/>
        <w:ind w:firstLine="480" w:firstLineChars="200"/>
        <w:rPr>
          <w:rFonts w:ascii="宋体" w:hAnsi="宋体" w:cs="宋体"/>
          <w:sz w:val="24"/>
        </w:rPr>
      </w:pPr>
      <w:r>
        <w:rPr>
          <w:rFonts w:hint="eastAsia" w:ascii="宋体" w:hAnsi="宋体" w:cs="宋体"/>
          <w:sz w:val="24"/>
        </w:rPr>
        <w:t>投标方应为本工程提供质量可靠、技术先进的消防气压稳压设备及它们的控制仪表、电气等全套设备和附件，其中包括但不限于下列装置（但不限于）：</w:t>
      </w:r>
    </w:p>
    <w:p>
      <w:pPr>
        <w:spacing w:line="360" w:lineRule="auto"/>
        <w:rPr>
          <w:rFonts w:ascii="宋体" w:hAnsi="宋体" w:cs="宋体"/>
          <w:sz w:val="24"/>
        </w:rPr>
      </w:pPr>
      <w:r>
        <w:rPr>
          <w:rFonts w:hint="eastAsia" w:ascii="宋体" w:hAnsi="宋体" w:cs="宋体"/>
          <w:sz w:val="24"/>
        </w:rPr>
        <w:t xml:space="preserve">    煤场区生活消防泵房稳压设备：</w:t>
      </w:r>
    </w:p>
    <w:p>
      <w:pPr>
        <w:spacing w:line="360" w:lineRule="auto"/>
        <w:ind w:firstLine="480" w:firstLineChars="200"/>
        <w:rPr>
          <w:rFonts w:ascii="宋体" w:hAnsi="宋体" w:cs="宋体"/>
          <w:sz w:val="24"/>
        </w:rPr>
      </w:pPr>
      <w:r>
        <w:rPr>
          <w:rFonts w:hint="eastAsia" w:ascii="宋体" w:hAnsi="宋体" w:cs="宋体"/>
          <w:sz w:val="24"/>
        </w:rPr>
        <w:t>1）气压罐一套（立式）：工作压力为1.35MPa ，有效水容积应按稳压泵启泵次数不大于15次/h,且不应小于1600升配置；</w:t>
      </w:r>
    </w:p>
    <w:p>
      <w:pPr>
        <w:spacing w:line="360" w:lineRule="auto"/>
        <w:ind w:firstLine="480" w:firstLineChars="200"/>
        <w:rPr>
          <w:rFonts w:ascii="宋体" w:hAnsi="宋体" w:cs="宋体"/>
          <w:sz w:val="24"/>
        </w:rPr>
      </w:pPr>
      <w:r>
        <w:rPr>
          <w:rFonts w:hint="eastAsia" w:ascii="宋体" w:hAnsi="宋体" w:cs="宋体"/>
          <w:sz w:val="24"/>
        </w:rPr>
        <w:t>2）稳压泵二台（DL泵，一用一备）；流量18m</w:t>
      </w:r>
      <w:r>
        <w:rPr>
          <w:rFonts w:hint="eastAsia" w:ascii="宋体" w:hAnsi="宋体" w:eastAsia="宋体" w:cs="宋体"/>
          <w:sz w:val="24"/>
        </w:rPr>
        <w:t>³</w:t>
      </w:r>
      <w:r>
        <w:rPr>
          <w:rFonts w:hint="eastAsia" w:ascii="宋体" w:hAnsi="宋体" w:cs="宋体"/>
          <w:sz w:val="24"/>
        </w:rPr>
        <w:t>/h，扬程 135m。</w:t>
      </w:r>
    </w:p>
    <w:p>
      <w:pPr>
        <w:spacing w:line="360" w:lineRule="auto"/>
        <w:ind w:firstLine="480" w:firstLineChars="200"/>
        <w:rPr>
          <w:rFonts w:ascii="宋体" w:hAnsi="宋体" w:cs="宋体"/>
          <w:sz w:val="24"/>
        </w:rPr>
      </w:pPr>
      <w:r>
        <w:rPr>
          <w:rFonts w:hint="eastAsia" w:ascii="宋体" w:hAnsi="宋体" w:cs="宋体"/>
          <w:sz w:val="24"/>
        </w:rPr>
        <w:t>3）控制柜、公用地盘及阀组附件等。</w:t>
      </w:r>
    </w:p>
    <w:p>
      <w:pPr>
        <w:spacing w:line="360" w:lineRule="auto"/>
        <w:rPr>
          <w:rFonts w:ascii="宋体" w:hAnsi="宋体" w:cs="宋体"/>
          <w:sz w:val="24"/>
        </w:rPr>
      </w:pPr>
      <w:r>
        <w:rPr>
          <w:rFonts w:hint="eastAsia" w:ascii="宋体" w:hAnsi="宋体" w:cs="宋体"/>
          <w:sz w:val="24"/>
        </w:rPr>
        <w:t>4.2.3性能要求</w:t>
      </w:r>
    </w:p>
    <w:p>
      <w:pPr>
        <w:spacing w:line="360" w:lineRule="auto"/>
        <w:ind w:firstLine="480" w:firstLineChars="200"/>
        <w:rPr>
          <w:rFonts w:ascii="宋体" w:hAnsi="宋体" w:cs="宋体"/>
          <w:sz w:val="24"/>
        </w:rPr>
      </w:pPr>
      <w:r>
        <w:rPr>
          <w:rFonts w:hint="eastAsia" w:ascii="宋体" w:hAnsi="宋体" w:cs="宋体"/>
          <w:sz w:val="24"/>
        </w:rPr>
        <w:t>1）气压稳压设备维持全厂消防供水系统管网压力，使之经常处于1.30MPa ，稳压泵容量需满足系统稳压要求。</w:t>
      </w:r>
    </w:p>
    <w:p>
      <w:pPr>
        <w:spacing w:line="360" w:lineRule="auto"/>
        <w:ind w:firstLine="480" w:firstLineChars="200"/>
        <w:rPr>
          <w:rFonts w:ascii="宋体" w:hAnsi="宋体" w:cs="宋体"/>
          <w:sz w:val="24"/>
        </w:rPr>
      </w:pPr>
      <w:r>
        <w:rPr>
          <w:rFonts w:hint="eastAsia" w:ascii="宋体" w:hAnsi="宋体" w:cs="宋体"/>
          <w:sz w:val="24"/>
        </w:rPr>
        <w:t>2）消防稳压泵应能根据稳压罐内压力启停。启停泵的压力点应该现场可调。</w:t>
      </w:r>
    </w:p>
    <w:p>
      <w:pPr>
        <w:spacing w:line="360" w:lineRule="auto"/>
        <w:ind w:firstLine="480" w:firstLineChars="200"/>
        <w:rPr>
          <w:rFonts w:ascii="宋体" w:hAnsi="宋体" w:cs="宋体"/>
          <w:sz w:val="24"/>
        </w:rPr>
      </w:pPr>
      <w:r>
        <w:rPr>
          <w:rFonts w:hint="eastAsia" w:ascii="宋体" w:hAnsi="宋体" w:cs="宋体"/>
          <w:sz w:val="24"/>
        </w:rPr>
        <w:t>3）2台消防稳压泵应能按时倒换。</w:t>
      </w:r>
    </w:p>
    <w:p>
      <w:pPr>
        <w:spacing w:line="360" w:lineRule="auto"/>
        <w:rPr>
          <w:rFonts w:ascii="宋体" w:hAnsi="宋体" w:cs="宋体"/>
          <w:sz w:val="24"/>
        </w:rPr>
      </w:pPr>
      <w:r>
        <w:rPr>
          <w:rFonts w:hint="eastAsia" w:ascii="宋体" w:hAnsi="宋体" w:cs="宋体"/>
          <w:sz w:val="24"/>
        </w:rPr>
        <w:t>4.2.4 消防稳压泵技术要求</w:t>
      </w:r>
    </w:p>
    <w:p>
      <w:pPr>
        <w:spacing w:line="360" w:lineRule="auto"/>
        <w:rPr>
          <w:rFonts w:ascii="宋体" w:hAnsi="宋体" w:cs="宋体"/>
          <w:sz w:val="24"/>
        </w:rPr>
      </w:pPr>
      <w:r>
        <w:rPr>
          <w:rFonts w:hint="eastAsia" w:ascii="宋体" w:hAnsi="宋体" w:cs="宋体"/>
          <w:sz w:val="24"/>
        </w:rPr>
        <w:t xml:space="preserve">    1) 消防稳压泵因和报警系统连锁需自动启动，水泵的启动为开门启动（出口控制门为常开），水泵厂家应配置足够功率的电机，避免水泵启动过载。 </w:t>
      </w:r>
    </w:p>
    <w:p>
      <w:pPr>
        <w:spacing w:line="360" w:lineRule="auto"/>
        <w:ind w:firstLine="480" w:firstLineChars="200"/>
        <w:rPr>
          <w:rFonts w:ascii="宋体" w:hAnsi="宋体" w:cs="宋体"/>
          <w:sz w:val="24"/>
        </w:rPr>
      </w:pPr>
      <w:r>
        <w:rPr>
          <w:rFonts w:hint="eastAsia" w:ascii="宋体" w:hAnsi="宋体" w:cs="宋体"/>
          <w:sz w:val="24"/>
        </w:rPr>
        <w:t>2) 泵应为立式、多级离心泵（DL）。</w:t>
      </w:r>
    </w:p>
    <w:p>
      <w:pPr>
        <w:spacing w:line="360" w:lineRule="auto"/>
        <w:ind w:firstLine="480" w:firstLineChars="200"/>
        <w:rPr>
          <w:rFonts w:ascii="宋体" w:hAnsi="宋体" w:cs="宋体"/>
          <w:sz w:val="24"/>
        </w:rPr>
      </w:pPr>
      <w:r>
        <w:rPr>
          <w:rFonts w:hint="eastAsia" w:ascii="宋体" w:hAnsi="宋体" w:cs="宋体"/>
          <w:sz w:val="24"/>
        </w:rPr>
        <w:t>3) 泵轴封应为进口机械密封和轴承，便拆式结构。</w:t>
      </w:r>
    </w:p>
    <w:p>
      <w:pPr>
        <w:spacing w:line="360" w:lineRule="auto"/>
        <w:ind w:firstLine="480" w:firstLineChars="200"/>
        <w:rPr>
          <w:rFonts w:ascii="宋体" w:hAnsi="宋体" w:cs="宋体"/>
          <w:sz w:val="24"/>
        </w:rPr>
      </w:pPr>
      <w:r>
        <w:rPr>
          <w:rFonts w:hint="eastAsia" w:ascii="宋体" w:hAnsi="宋体" w:cs="宋体"/>
          <w:sz w:val="24"/>
        </w:rPr>
        <w:t>4) 水泵进出口方向180度。</w:t>
      </w:r>
    </w:p>
    <w:p>
      <w:pPr>
        <w:spacing w:line="360" w:lineRule="auto"/>
        <w:ind w:firstLine="480" w:firstLineChars="200"/>
        <w:rPr>
          <w:rFonts w:ascii="宋体" w:hAnsi="宋体" w:cs="宋体"/>
          <w:sz w:val="24"/>
        </w:rPr>
      </w:pPr>
      <w:r>
        <w:rPr>
          <w:rFonts w:hint="eastAsia" w:ascii="宋体" w:hAnsi="宋体" w:cs="宋体"/>
          <w:sz w:val="24"/>
        </w:rPr>
        <w:t>5) 泵材质要求</w:t>
      </w:r>
    </w:p>
    <w:p>
      <w:pPr>
        <w:spacing w:line="360" w:lineRule="auto"/>
        <w:ind w:firstLine="960" w:firstLineChars="400"/>
        <w:rPr>
          <w:rFonts w:ascii="宋体" w:hAnsi="宋体" w:cs="宋体"/>
          <w:sz w:val="24"/>
        </w:rPr>
      </w:pPr>
      <w:r>
        <w:rPr>
          <w:rFonts w:hint="eastAsia" w:ascii="宋体" w:hAnsi="宋体" w:cs="宋体"/>
          <w:sz w:val="24"/>
        </w:rPr>
        <w:t xml:space="preserve">轴   </w:t>
      </w:r>
      <w:r>
        <w:rPr>
          <w:rFonts w:hint="eastAsia" w:ascii="宋体" w:hAnsi="宋体" w:cs="宋体"/>
          <w:sz w:val="24"/>
          <w:lang w:val="en-US" w:eastAsia="zh-CN"/>
        </w:rPr>
        <w:t xml:space="preserve"> </w:t>
      </w:r>
      <w:r>
        <w:rPr>
          <w:rFonts w:hint="eastAsia" w:ascii="宋体" w:hAnsi="宋体" w:cs="宋体"/>
          <w:sz w:val="24"/>
        </w:rPr>
        <w:t>2Cr13</w:t>
      </w:r>
    </w:p>
    <w:p>
      <w:pPr>
        <w:spacing w:line="360" w:lineRule="auto"/>
        <w:ind w:firstLine="960" w:firstLineChars="400"/>
        <w:rPr>
          <w:rFonts w:ascii="宋体" w:hAnsi="宋体" w:cs="宋体"/>
          <w:sz w:val="24"/>
        </w:rPr>
      </w:pPr>
      <w:r>
        <w:rPr>
          <w:rFonts w:hint="eastAsia" w:ascii="宋体" w:hAnsi="宋体" w:cs="宋体"/>
          <w:sz w:val="24"/>
        </w:rPr>
        <w:t>叶轮  不锈钢</w:t>
      </w:r>
      <w:bookmarkStart w:id="70" w:name="_GoBack"/>
      <w:bookmarkEnd w:id="70"/>
    </w:p>
    <w:p>
      <w:pPr>
        <w:spacing w:line="360" w:lineRule="auto"/>
        <w:ind w:firstLine="960" w:firstLineChars="400"/>
        <w:rPr>
          <w:rFonts w:ascii="宋体" w:hAnsi="宋体" w:cs="宋体"/>
          <w:sz w:val="24"/>
        </w:rPr>
      </w:pPr>
      <w:r>
        <w:rPr>
          <w:rFonts w:hint="eastAsia" w:ascii="宋体" w:hAnsi="宋体" w:cs="宋体"/>
          <w:sz w:val="24"/>
        </w:rPr>
        <w:t>外筒  ZG1Cr18Ni9Ti</w:t>
      </w:r>
    </w:p>
    <w:p>
      <w:pPr>
        <w:spacing w:line="360" w:lineRule="auto"/>
        <w:ind w:firstLine="960" w:firstLineChars="400"/>
        <w:rPr>
          <w:rFonts w:ascii="宋体" w:hAnsi="宋体" w:cs="宋体"/>
          <w:sz w:val="24"/>
        </w:rPr>
      </w:pPr>
      <w:r>
        <w:rPr>
          <w:rFonts w:hint="eastAsia" w:ascii="宋体" w:hAnsi="宋体" w:cs="宋体"/>
          <w:sz w:val="24"/>
        </w:rPr>
        <w:t>轴瓦  QSA4-3</w:t>
      </w:r>
    </w:p>
    <w:p>
      <w:pPr>
        <w:spacing w:line="360" w:lineRule="auto"/>
        <w:ind w:firstLine="960" w:firstLineChars="400"/>
        <w:rPr>
          <w:rFonts w:ascii="宋体" w:hAnsi="宋体" w:cs="宋体"/>
          <w:sz w:val="24"/>
        </w:rPr>
      </w:pPr>
      <w:r>
        <w:rPr>
          <w:rFonts w:hint="eastAsia" w:ascii="宋体" w:hAnsi="宋体" w:cs="宋体"/>
          <w:sz w:val="24"/>
        </w:rPr>
        <w:t>其它  HT200</w:t>
      </w:r>
    </w:p>
    <w:p>
      <w:pPr>
        <w:spacing w:line="360" w:lineRule="auto"/>
        <w:ind w:firstLine="480" w:firstLineChars="200"/>
        <w:rPr>
          <w:rFonts w:ascii="宋体" w:hAnsi="宋体" w:cs="宋体"/>
          <w:sz w:val="24"/>
        </w:rPr>
      </w:pPr>
      <w:r>
        <w:rPr>
          <w:rFonts w:hint="eastAsia" w:ascii="宋体" w:hAnsi="宋体" w:cs="宋体"/>
          <w:sz w:val="24"/>
        </w:rPr>
        <w:t>6）电机应采用优质电机。</w:t>
      </w:r>
    </w:p>
    <w:p>
      <w:pPr>
        <w:spacing w:line="360" w:lineRule="auto"/>
        <w:ind w:firstLine="480" w:firstLineChars="200"/>
        <w:rPr>
          <w:rFonts w:ascii="宋体" w:hAnsi="宋体" w:cs="宋体"/>
          <w:sz w:val="24"/>
          <w:lang w:val="zh-CN"/>
        </w:rPr>
      </w:pPr>
      <w:r>
        <w:rPr>
          <w:rFonts w:hint="eastAsia" w:ascii="宋体" w:hAnsi="宋体" w:cs="宋体"/>
          <w:sz w:val="24"/>
        </w:rPr>
        <w:t>7)</w:t>
      </w:r>
      <w:r>
        <w:rPr>
          <w:rFonts w:hint="eastAsia" w:ascii="宋体" w:hAnsi="宋体" w:cs="宋体"/>
          <w:sz w:val="24"/>
          <w:lang w:val="zh-CN"/>
        </w:rPr>
        <w:t xml:space="preserve"> 电厂本期消防水采用循环水回水。 </w:t>
      </w:r>
    </w:p>
    <w:p>
      <w:pPr>
        <w:spacing w:line="360" w:lineRule="auto"/>
        <w:ind w:firstLine="480" w:firstLineChars="200"/>
        <w:rPr>
          <w:rFonts w:ascii="宋体" w:hAnsi="宋体" w:cs="宋体"/>
          <w:sz w:val="24"/>
        </w:rPr>
      </w:pPr>
      <w:r>
        <w:rPr>
          <w:rFonts w:hint="eastAsia" w:ascii="宋体" w:hAnsi="宋体" w:cs="宋体"/>
          <w:sz w:val="24"/>
        </w:rPr>
        <w:t>8) 应包括水泵进、出水口反法兰和水泵安装的地脚螺栓及进出口压力表。出水管压力表最大量程不应低于水泵工作压力的2倍，且不应低于1.6MPa;吸水管压力表最大量程不应低于0.7MPa.压力表直径不应小于100mm,并应带直径不小于6mm的关断阀门。</w:t>
      </w:r>
    </w:p>
    <w:p>
      <w:pPr>
        <w:spacing w:line="360" w:lineRule="auto"/>
        <w:rPr>
          <w:rFonts w:ascii="宋体" w:hAnsi="宋体" w:cs="宋体"/>
          <w:sz w:val="24"/>
        </w:rPr>
      </w:pPr>
      <w:r>
        <w:rPr>
          <w:rFonts w:hint="eastAsia" w:ascii="宋体" w:hAnsi="宋体" w:cs="宋体"/>
          <w:sz w:val="24"/>
        </w:rPr>
        <w:t>4.2.5 水泵及电机的性能要求参见消防电泵。</w:t>
      </w:r>
    </w:p>
    <w:p>
      <w:pPr>
        <w:spacing w:line="360" w:lineRule="auto"/>
        <w:rPr>
          <w:rFonts w:ascii="宋体" w:hAnsi="宋体" w:cs="宋体"/>
          <w:sz w:val="24"/>
        </w:rPr>
      </w:pPr>
      <w:r>
        <w:rPr>
          <w:rFonts w:hint="eastAsia" w:ascii="宋体" w:hAnsi="宋体" w:cs="宋体"/>
          <w:sz w:val="24"/>
        </w:rPr>
        <w:t>4.2.6 稳压泵就地压力开关参见消防电泵。</w:t>
      </w:r>
    </w:p>
    <w:p>
      <w:pPr>
        <w:spacing w:line="360" w:lineRule="auto"/>
        <w:rPr>
          <w:rFonts w:ascii="宋体" w:hAnsi="宋体" w:cs="宋体"/>
          <w:b/>
          <w:bCs/>
          <w:sz w:val="24"/>
        </w:rPr>
      </w:pPr>
      <w:r>
        <w:rPr>
          <w:rFonts w:hint="eastAsia" w:ascii="宋体" w:hAnsi="宋体" w:cs="宋体"/>
          <w:b/>
          <w:bCs/>
          <w:sz w:val="24"/>
        </w:rPr>
        <w:t>4.3 柴油机消防泵</w:t>
      </w:r>
    </w:p>
    <w:p>
      <w:pPr>
        <w:spacing w:line="360" w:lineRule="auto"/>
        <w:rPr>
          <w:rFonts w:ascii="宋体" w:hAnsi="宋体" w:cs="宋体"/>
          <w:sz w:val="24"/>
        </w:rPr>
      </w:pPr>
      <w:r>
        <w:rPr>
          <w:rFonts w:hint="eastAsia" w:ascii="宋体" w:hAnsi="宋体" w:cs="宋体"/>
          <w:sz w:val="24"/>
        </w:rPr>
        <w:t>4.3.1设备使用条件</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 xml:space="preserve"> 在有火警时先启动电动消防泵，如电动消防泵启动失败，柴油机驱动的消防水泵应能在5～10秒内联锁启动、自动投入运行。</w:t>
      </w:r>
    </w:p>
    <w:p>
      <w:pPr>
        <w:spacing w:line="360" w:lineRule="auto"/>
        <w:rPr>
          <w:rFonts w:ascii="宋体" w:hAnsi="宋体" w:cs="宋体"/>
          <w:sz w:val="24"/>
        </w:rPr>
      </w:pPr>
      <w:r>
        <w:rPr>
          <w:rFonts w:hint="eastAsia" w:ascii="宋体" w:hAnsi="宋体" w:cs="宋体"/>
          <w:sz w:val="24"/>
        </w:rPr>
        <w:t>4.3.2</w:t>
      </w:r>
      <w:r>
        <w:rPr>
          <w:rFonts w:hint="eastAsia" w:ascii="宋体" w:hAnsi="宋体" w:cs="宋体"/>
          <w:sz w:val="24"/>
        </w:rPr>
        <w:tab/>
      </w:r>
      <w:r>
        <w:rPr>
          <w:rFonts w:hint="eastAsia" w:ascii="宋体" w:hAnsi="宋体" w:cs="宋体"/>
          <w:sz w:val="24"/>
        </w:rPr>
        <w:t>柴油机、消防泵等附件应集成在一个底盘上，柴油机与水泵通过弹性联轴节直接连接，并保证安全可靠</w:t>
      </w:r>
      <w:r>
        <w:rPr>
          <w:rFonts w:hint="eastAsia" w:ascii="宋体" w:hAnsi="宋体" w:cs="宋体"/>
          <w:color w:val="FF0000"/>
          <w:sz w:val="24"/>
        </w:rPr>
        <w:t>。</w:t>
      </w:r>
      <w:r>
        <w:rPr>
          <w:rFonts w:hint="eastAsia" w:ascii="宋体" w:hAnsi="宋体" w:cs="宋体"/>
          <w:color w:val="FF0000"/>
          <w:sz w:val="24"/>
          <w:lang w:eastAsia="zh-CN"/>
        </w:rPr>
        <w:t>采油机应采用国内知名品牌</w:t>
      </w:r>
      <w:r>
        <w:rPr>
          <w:rFonts w:hint="eastAsia" w:ascii="宋体" w:hAnsi="宋体" w:eastAsia="宋体" w:cs="宋体"/>
          <w:color w:val="FF0000"/>
          <w:sz w:val="24"/>
          <w:szCs w:val="24"/>
          <w:lang w:val="en-US" w:eastAsia="zh-CN"/>
        </w:rPr>
        <w:t>潍柴、无锡动力、南通、上柴</w:t>
      </w:r>
      <w:r>
        <w:rPr>
          <w:rFonts w:hint="eastAsia" w:ascii="宋体" w:hAnsi="宋体" w:cs="宋体"/>
          <w:color w:val="FF0000"/>
          <w:sz w:val="24"/>
          <w:szCs w:val="24"/>
          <w:lang w:eastAsia="zh-CN"/>
        </w:rPr>
        <w:t>。</w:t>
      </w:r>
      <w:r>
        <w:rPr>
          <w:rFonts w:hint="eastAsia" w:ascii="宋体" w:hAnsi="宋体" w:cs="宋体"/>
          <w:sz w:val="24"/>
        </w:rPr>
        <w:t>油箱、控制柜可单独布置。油箱布置在附近单独的房间内，房间地面比柴油机消防泵高3米，应提供足够的供油管道（房间距离柴油机消防泵不超过5米），并应保证柴油机供油的可靠性。</w:t>
      </w:r>
      <w:r>
        <w:rPr>
          <w:rFonts w:hint="eastAsia" w:ascii="宋体" w:hAnsi="宋体" w:cs="宋体"/>
          <w:color w:val="FF0000"/>
          <w:sz w:val="24"/>
        </w:rPr>
        <w:t>柴</w:t>
      </w:r>
      <w:r>
        <w:rPr>
          <w:rFonts w:hint="eastAsia" w:ascii="宋体" w:hAnsi="宋体" w:eastAsia="宋体" w:cs="宋体"/>
          <w:color w:val="FF0000"/>
          <w:sz w:val="24"/>
          <w:szCs w:val="24"/>
          <w:lang w:val="en-US" w:eastAsia="zh-CN"/>
        </w:rPr>
        <w:t>油机排放装置和排放废气指标必须符合最新的国家配置和排放标准。</w:t>
      </w:r>
    </w:p>
    <w:p>
      <w:pPr>
        <w:spacing w:line="360" w:lineRule="auto"/>
        <w:rPr>
          <w:rFonts w:ascii="宋体" w:hAnsi="宋体" w:cs="宋体"/>
          <w:sz w:val="24"/>
        </w:rPr>
      </w:pPr>
      <w:r>
        <w:rPr>
          <w:rFonts w:hint="eastAsia" w:ascii="宋体" w:hAnsi="宋体" w:cs="宋体"/>
          <w:sz w:val="24"/>
        </w:rPr>
        <w:t>4.3.3 消防泵宜配套卧式蜗壳双吸泵或同种型式的泵。柴油机应采用压缩式点火型柴油机。水泵应配套进、出水口反法兰和地脚螺栓及进出口压力表。出水管压力表最大量程不应低于水泵工作压力的2倍，且不应低于1.6MPa;吸水管压力表最大量程不应低于0.7MPa.压力表直径不应小于100mm,并应带直径不小于6mm的关断阀门。</w:t>
      </w:r>
    </w:p>
    <w:p>
      <w:pPr>
        <w:spacing w:line="360" w:lineRule="auto"/>
        <w:rPr>
          <w:rFonts w:ascii="宋体" w:hAnsi="宋体" w:cs="宋体"/>
          <w:sz w:val="24"/>
        </w:rPr>
      </w:pPr>
      <w:r>
        <w:rPr>
          <w:rFonts w:hint="eastAsia" w:ascii="宋体" w:hAnsi="宋体" w:cs="宋体"/>
          <w:sz w:val="24"/>
        </w:rPr>
        <w:t>4.3.4</w:t>
      </w:r>
      <w:r>
        <w:rPr>
          <w:rFonts w:hint="eastAsia" w:ascii="宋体" w:hAnsi="宋体" w:cs="宋体"/>
          <w:sz w:val="24"/>
        </w:rPr>
        <w:tab/>
      </w:r>
      <w:r>
        <w:rPr>
          <w:rFonts w:hint="eastAsia" w:ascii="宋体" w:hAnsi="宋体" w:cs="宋体"/>
          <w:sz w:val="24"/>
        </w:rPr>
        <w:t>在离开柴油机1.5m处的噪音水平不超过85分贝（A）（声压级）。</w:t>
      </w:r>
    </w:p>
    <w:p>
      <w:pPr>
        <w:spacing w:line="360" w:lineRule="auto"/>
        <w:rPr>
          <w:rFonts w:ascii="宋体" w:hAnsi="宋体" w:cs="宋体"/>
          <w:sz w:val="24"/>
        </w:rPr>
      </w:pPr>
      <w:r>
        <w:rPr>
          <w:rFonts w:hint="eastAsia" w:ascii="宋体" w:hAnsi="宋体" w:cs="宋体"/>
          <w:sz w:val="24"/>
        </w:rPr>
        <w:t>4.3.5</w:t>
      </w:r>
      <w:r>
        <w:rPr>
          <w:rFonts w:hint="eastAsia" w:ascii="宋体" w:hAnsi="宋体" w:cs="宋体"/>
          <w:sz w:val="24"/>
        </w:rPr>
        <w:tab/>
      </w:r>
      <w:r>
        <w:rPr>
          <w:rFonts w:hint="eastAsia" w:ascii="宋体" w:hAnsi="宋体" w:cs="宋体"/>
          <w:sz w:val="24"/>
        </w:rPr>
        <w:t>柴油机组应配备下列仪表与控制装置：</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（1） 柴油机组的调速器可自动/手动调整，在水泵最大负荷时保证维持额定转速，调速器能在水泵零流量及最大负荷间调节，机组转速变化在10%的范围内。</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（2） 柴油机组应有超速停机及报警装置，当机组转速超过额定转速的20%时使机组停机，在机组超速时，能在自动控制盘上连续显示超速故障信号，直到装置再整定（手动）到正常运行位置。</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（3） 柴油机组配备有转速表，指示每分钟转速；另配备小时计时表，记录柴油机累计运行小时数。</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（4） 柴油机组应配有润滑油压表和冷却水温表。</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（5） 柴油机组应配有转速传感器，以表示其在启动或运行状况。</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（6） 所有仪表安装在合适的表盘上。</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（7） 在表盘上设有启停的绿红灯显示。</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（8） 柴油机应设有控制柴油机的就地控制柜。</w:t>
      </w:r>
    </w:p>
    <w:p>
      <w:pPr>
        <w:spacing w:line="360" w:lineRule="auto"/>
        <w:rPr>
          <w:rFonts w:ascii="宋体" w:hAnsi="宋体" w:cs="宋体"/>
          <w:sz w:val="24"/>
        </w:rPr>
      </w:pPr>
      <w:r>
        <w:rPr>
          <w:rFonts w:hint="eastAsia" w:ascii="宋体" w:hAnsi="宋体" w:cs="宋体"/>
          <w:sz w:val="24"/>
        </w:rPr>
        <w:t>4.3.6  柴油机组的起动方式由蓄电池供电，电起动。柴油机组应设手动、自动操作转换开关。</w:t>
      </w:r>
    </w:p>
    <w:p>
      <w:pPr>
        <w:spacing w:line="360" w:lineRule="auto"/>
        <w:rPr>
          <w:rFonts w:ascii="宋体" w:hAnsi="宋体" w:cs="宋体"/>
          <w:sz w:val="24"/>
        </w:rPr>
      </w:pPr>
      <w:r>
        <w:rPr>
          <w:rFonts w:hint="eastAsia" w:ascii="宋体" w:hAnsi="宋体" w:cs="宋体"/>
          <w:sz w:val="24"/>
        </w:rPr>
        <w:t>4.3.7  柴油机消防泵配两组蓄电池，每组蓄电池的容量应能满足机组6分钟内反复启动12次的要求（15秒钟启动，停15秒，连续12次）。</w:t>
      </w:r>
    </w:p>
    <w:p>
      <w:pPr>
        <w:spacing w:line="360" w:lineRule="auto"/>
        <w:rPr>
          <w:rFonts w:ascii="宋体" w:hAnsi="宋体" w:cs="宋体"/>
          <w:sz w:val="24"/>
        </w:rPr>
      </w:pPr>
      <w:r>
        <w:rPr>
          <w:rFonts w:hint="eastAsia" w:ascii="宋体" w:hAnsi="宋体" w:cs="宋体"/>
          <w:sz w:val="24"/>
        </w:rPr>
        <w:t>4.3.8  蓄电池组配备有两种充电方式：一种为机组的发电机充电，另一种从交流电源接到充电器充电。招标方提供220V的电源。</w:t>
      </w:r>
    </w:p>
    <w:p>
      <w:pPr>
        <w:spacing w:line="360" w:lineRule="auto"/>
        <w:rPr>
          <w:rFonts w:ascii="宋体" w:hAnsi="宋体" w:cs="宋体"/>
          <w:sz w:val="24"/>
        </w:rPr>
      </w:pPr>
      <w:r>
        <w:rPr>
          <w:rFonts w:hint="eastAsia" w:ascii="宋体" w:hAnsi="宋体" w:cs="宋体"/>
          <w:sz w:val="24"/>
        </w:rPr>
        <w:t>4.3.9  柴油机组的冷却为水冷密闭系统，包括由主机传动的循环泵，水冷热交换器和可靠的汽缸套温度调节装置，热交换器的冷却水从其带动的消防水泵出水管上接出，最高水温不大于38℃,投标方提供冷却水系统的所有阀门与过滤器。</w:t>
      </w:r>
    </w:p>
    <w:p>
      <w:pPr>
        <w:spacing w:line="360" w:lineRule="auto"/>
        <w:rPr>
          <w:rFonts w:ascii="宋体" w:hAnsi="宋体" w:cs="宋体"/>
          <w:sz w:val="24"/>
        </w:rPr>
      </w:pPr>
      <w:r>
        <w:rPr>
          <w:rFonts w:hint="eastAsia" w:ascii="宋体" w:hAnsi="宋体" w:cs="宋体"/>
          <w:sz w:val="24"/>
        </w:rPr>
        <w:t>4.3.10控制系统：就地控制柜  招标方仅负责提供220V总电源至投标方提供的控制柜。控制柜及系统内的所有设计均有投标方完成及负责。投标方提供电缆敷设通道或埋管规划图，由招标方确认。</w:t>
      </w:r>
    </w:p>
    <w:p>
      <w:pPr>
        <w:spacing w:line="360" w:lineRule="auto"/>
        <w:rPr>
          <w:rFonts w:ascii="宋体" w:hAnsi="宋体" w:cs="宋体"/>
          <w:sz w:val="24"/>
        </w:rPr>
      </w:pPr>
      <w:r>
        <w:rPr>
          <w:rFonts w:hint="eastAsia" w:ascii="宋体" w:hAnsi="宋体" w:cs="宋体"/>
          <w:sz w:val="24"/>
        </w:rPr>
        <w:t>4.3.11  在就地控制盘，至少有下列由柴油机泵发出的信号：</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（1） 在手动／自动状态下的指示灯；</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（2） 应显示柴油机组的运行油压；</w:t>
      </w:r>
    </w:p>
    <w:p>
      <w:pPr>
        <w:spacing w:line="360" w:lineRule="auto"/>
        <w:rPr>
          <w:rFonts w:hint="eastAsia" w:ascii="宋体" w:hAnsi="宋体" w:cs="宋体"/>
          <w:sz w:val="24"/>
        </w:rPr>
      </w:pPr>
      <w:r>
        <w:rPr>
          <w:rFonts w:hint="eastAsia" w:ascii="宋体" w:hAnsi="宋体" w:cs="宋体"/>
          <w:sz w:val="24"/>
        </w:rPr>
        <w:tab/>
      </w:r>
      <w:r>
        <w:rPr>
          <w:rFonts w:hint="eastAsia" w:ascii="宋体" w:hAnsi="宋体" w:cs="宋体"/>
          <w:sz w:val="24"/>
        </w:rPr>
        <w:t>（3） 在下列故障情况下，有指示灯及声光报警；</w:t>
      </w:r>
    </w:p>
    <w:p>
      <w:pPr>
        <w:spacing w:line="360" w:lineRule="auto"/>
        <w:ind w:firstLine="1200" w:firstLineChars="500"/>
        <w:rPr>
          <w:rFonts w:hint="eastAsia" w:ascii="宋体" w:hAnsi="宋体" w:cs="宋体"/>
          <w:sz w:val="24"/>
        </w:rPr>
      </w:pPr>
      <w:r>
        <w:rPr>
          <w:rFonts w:hint="eastAsia" w:ascii="宋体" w:hAnsi="宋体" w:cs="宋体"/>
          <w:sz w:val="24"/>
        </w:rPr>
        <w:t>A.</w:t>
      </w:r>
      <w:r>
        <w:rPr>
          <w:rFonts w:hint="eastAsia" w:ascii="宋体" w:hAnsi="宋体" w:cs="宋体"/>
          <w:sz w:val="24"/>
        </w:rPr>
        <w:tab/>
      </w:r>
      <w:r>
        <w:rPr>
          <w:rFonts w:hint="eastAsia" w:ascii="宋体" w:hAnsi="宋体" w:cs="宋体"/>
          <w:sz w:val="24"/>
        </w:rPr>
        <w:t>润滑油系统极限低压；</w:t>
      </w:r>
    </w:p>
    <w:p>
      <w:pPr>
        <w:spacing w:line="360" w:lineRule="auto"/>
        <w:ind w:firstLine="1200" w:firstLineChars="500"/>
        <w:rPr>
          <w:rFonts w:ascii="宋体" w:hAnsi="宋体" w:cs="宋体"/>
          <w:sz w:val="24"/>
        </w:rPr>
      </w:pPr>
      <w:r>
        <w:rPr>
          <w:rFonts w:hint="eastAsia" w:ascii="宋体" w:hAnsi="宋体" w:cs="宋体"/>
          <w:sz w:val="24"/>
        </w:rPr>
        <w:t>B.</w:t>
      </w:r>
      <w:r>
        <w:rPr>
          <w:rFonts w:hint="eastAsia" w:ascii="宋体" w:hAnsi="宋体" w:cs="宋体"/>
          <w:sz w:val="24"/>
        </w:rPr>
        <w:tab/>
      </w:r>
      <w:r>
        <w:rPr>
          <w:rFonts w:hint="eastAsia" w:ascii="宋体" w:hAnsi="宋体" w:cs="宋体"/>
          <w:sz w:val="24"/>
        </w:rPr>
        <w:t>油压高低报警；</w:t>
      </w:r>
    </w:p>
    <w:p>
      <w:pPr>
        <w:spacing w:line="360" w:lineRule="auto"/>
        <w:ind w:firstLine="1200" w:firstLineChars="500"/>
        <w:rPr>
          <w:rFonts w:hint="eastAsia" w:ascii="宋体" w:hAnsi="宋体" w:cs="宋体"/>
          <w:sz w:val="24"/>
        </w:rPr>
      </w:pPr>
      <w:r>
        <w:rPr>
          <w:rFonts w:hint="eastAsia" w:ascii="宋体" w:hAnsi="宋体" w:cs="宋体"/>
          <w:sz w:val="24"/>
        </w:rPr>
        <w:t>C.</w:t>
      </w:r>
      <w:r>
        <w:rPr>
          <w:rFonts w:hint="eastAsia" w:ascii="宋体" w:hAnsi="宋体" w:cs="宋体"/>
          <w:sz w:val="24"/>
        </w:rPr>
        <w:tab/>
      </w:r>
      <w:r>
        <w:rPr>
          <w:rFonts w:hint="eastAsia" w:ascii="宋体" w:hAnsi="宋体" w:cs="宋体"/>
          <w:sz w:val="24"/>
        </w:rPr>
        <w:t>汽缸套冷却水超过温度范围报警；</w:t>
      </w:r>
    </w:p>
    <w:p>
      <w:pPr>
        <w:spacing w:line="360" w:lineRule="auto"/>
        <w:ind w:firstLine="1200" w:firstLineChars="500"/>
        <w:rPr>
          <w:rFonts w:ascii="宋体" w:hAnsi="宋体" w:cs="宋体"/>
          <w:sz w:val="24"/>
        </w:rPr>
      </w:pPr>
      <w:r>
        <w:rPr>
          <w:rFonts w:hint="eastAsia" w:ascii="宋体" w:hAnsi="宋体" w:cs="宋体"/>
          <w:sz w:val="24"/>
        </w:rPr>
        <w:t>D.  机组自启动失败报警；</w:t>
      </w:r>
    </w:p>
    <w:p>
      <w:pPr>
        <w:spacing w:line="360" w:lineRule="auto"/>
        <w:ind w:firstLine="1200" w:firstLineChars="500"/>
        <w:rPr>
          <w:rFonts w:ascii="宋体" w:hAnsi="宋体" w:cs="宋体"/>
          <w:sz w:val="24"/>
        </w:rPr>
      </w:pPr>
      <w:r>
        <w:rPr>
          <w:rFonts w:hint="eastAsia" w:ascii="宋体" w:hAnsi="宋体" w:cs="宋体"/>
          <w:sz w:val="24"/>
        </w:rPr>
        <w:t>E.  超速停机；</w:t>
      </w:r>
    </w:p>
    <w:p>
      <w:pPr>
        <w:spacing w:line="360" w:lineRule="auto"/>
        <w:ind w:firstLine="1200" w:firstLineChars="500"/>
        <w:rPr>
          <w:rFonts w:ascii="宋体" w:hAnsi="宋体" w:cs="宋体"/>
          <w:sz w:val="24"/>
        </w:rPr>
      </w:pPr>
      <w:r>
        <w:rPr>
          <w:rFonts w:hint="eastAsia" w:ascii="宋体" w:hAnsi="宋体" w:cs="宋体"/>
          <w:sz w:val="24"/>
        </w:rPr>
        <w:t>F.  蓄电池组失败（无电）；</w:t>
      </w:r>
    </w:p>
    <w:p>
      <w:pPr>
        <w:spacing w:line="360" w:lineRule="auto"/>
        <w:ind w:firstLine="1200" w:firstLineChars="500"/>
        <w:rPr>
          <w:rFonts w:ascii="宋体" w:hAnsi="宋体" w:cs="宋体"/>
          <w:sz w:val="24"/>
        </w:rPr>
      </w:pPr>
      <w:r>
        <w:rPr>
          <w:rFonts w:hint="eastAsia" w:ascii="宋体" w:hAnsi="宋体" w:cs="宋体"/>
          <w:sz w:val="24"/>
        </w:rPr>
        <w:t>G.  水泵运行、停运、事故状态显示。</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（4） 接收从集控室发出的启动消防水泵信号，并联锁启动柴油机消防泵；</w:t>
      </w:r>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（5） 控制柜配有蓄电池。</w:t>
      </w:r>
    </w:p>
    <w:p>
      <w:pPr>
        <w:spacing w:line="360" w:lineRule="auto"/>
        <w:rPr>
          <w:rFonts w:ascii="宋体" w:hAnsi="宋体" w:cs="宋体"/>
          <w:sz w:val="24"/>
        </w:rPr>
      </w:pPr>
      <w:r>
        <w:rPr>
          <w:rFonts w:hint="eastAsia" w:ascii="宋体" w:hAnsi="宋体" w:cs="宋体"/>
          <w:sz w:val="24"/>
        </w:rPr>
        <w:t>4.3.12 投标方所提供的燃油箱的容积最小有效容积应按1.5L/KW配置，且能满足8小时柴油机的用油量。燃油箱位于室内，投标方应设计、提供滤网、从柴油机至室外的排汽管及进出口的接管等。排汽管应有可靠的保温措施，防止排汽管高温伤人。（排气管长大约8米）</w:t>
      </w:r>
    </w:p>
    <w:p>
      <w:pPr>
        <w:spacing w:line="360" w:lineRule="auto"/>
        <w:rPr>
          <w:rFonts w:ascii="宋体" w:hAnsi="宋体" w:cs="宋体"/>
          <w:sz w:val="24"/>
        </w:rPr>
      </w:pPr>
      <w:r>
        <w:rPr>
          <w:rFonts w:hint="eastAsia" w:ascii="宋体" w:hAnsi="宋体" w:cs="宋体"/>
          <w:sz w:val="24"/>
        </w:rPr>
        <w:t>4.3.13柴油机泵的启动方式为就地、远方（集控室）、接到报警信号联动、和电泵启动失败电泵电控柜的联动。柴油机泵应为这些启动方式配置足够的接口，并留有水泵状态的信号送出的接口。柴油机泵的工作状态及故障信号应送往集中控制室。</w:t>
      </w:r>
    </w:p>
    <w:p>
      <w:pPr>
        <w:spacing w:line="360" w:lineRule="auto"/>
        <w:rPr>
          <w:rFonts w:ascii="宋体" w:hAnsi="宋体" w:cs="宋体"/>
          <w:sz w:val="24"/>
        </w:rPr>
      </w:pPr>
      <w:r>
        <w:rPr>
          <w:rFonts w:hint="eastAsia" w:ascii="宋体" w:hAnsi="宋体" w:cs="宋体"/>
          <w:sz w:val="24"/>
        </w:rPr>
        <w:t>4.3.14投标方在投标时应提供设备制造商的有关说明，包括执行的标准、生产能力、制造历史、产品使用业绩、相关的资格证书、IS09000质量认证情况等。</w:t>
      </w:r>
    </w:p>
    <w:p>
      <w:pPr>
        <w:spacing w:line="360" w:lineRule="auto"/>
        <w:rPr>
          <w:rFonts w:ascii="宋体" w:hAnsi="宋体" w:cs="宋体"/>
          <w:sz w:val="24"/>
        </w:rPr>
      </w:pPr>
      <w:r>
        <w:rPr>
          <w:rFonts w:hint="eastAsia" w:ascii="宋体" w:hAnsi="宋体" w:cs="宋体"/>
          <w:sz w:val="24"/>
        </w:rPr>
        <w:t>4.3.15 水泵性能要求参见消防电泵。</w:t>
      </w:r>
    </w:p>
    <w:p>
      <w:pPr>
        <w:spacing w:line="360" w:lineRule="auto"/>
        <w:rPr>
          <w:rFonts w:ascii="宋体" w:hAnsi="宋体" w:cs="宋体"/>
          <w:sz w:val="24"/>
          <w:lang w:val="zh-CN"/>
        </w:rPr>
      </w:pPr>
      <w:r>
        <w:rPr>
          <w:rFonts w:hint="eastAsia" w:ascii="宋体" w:hAnsi="宋体" w:cs="宋体"/>
          <w:sz w:val="24"/>
        </w:rPr>
        <w:t xml:space="preserve">4.3.16 </w:t>
      </w:r>
      <w:r>
        <w:rPr>
          <w:rFonts w:hint="eastAsia" w:ascii="宋体" w:hAnsi="宋体" w:cs="宋体"/>
          <w:sz w:val="24"/>
          <w:lang w:val="zh-CN"/>
        </w:rPr>
        <w:t>电厂本期消防水采用循环水回水</w:t>
      </w:r>
    </w:p>
    <w:p>
      <w:pPr>
        <w:spacing w:line="360" w:lineRule="auto"/>
        <w:rPr>
          <w:rFonts w:ascii="宋体" w:hAnsi="宋体" w:cs="宋体"/>
          <w:sz w:val="24"/>
        </w:rPr>
      </w:pPr>
      <w:r>
        <w:rPr>
          <w:rFonts w:hint="eastAsia" w:ascii="宋体" w:hAnsi="宋体" w:cs="宋体"/>
          <w:sz w:val="24"/>
        </w:rPr>
        <w:t>4.3.17 柴油机水泵其它技术要求同消防电泵。</w:t>
      </w:r>
    </w:p>
    <w:p>
      <w:pPr>
        <w:spacing w:line="360" w:lineRule="auto"/>
        <w:rPr>
          <w:rFonts w:ascii="宋体" w:hAnsi="宋体" w:cs="宋体"/>
          <w:sz w:val="24"/>
        </w:rPr>
      </w:pPr>
      <w:r>
        <w:rPr>
          <w:rFonts w:hint="eastAsia" w:ascii="宋体" w:hAnsi="宋体" w:cs="宋体"/>
          <w:sz w:val="24"/>
        </w:rPr>
        <w:t>4.3.18 技术参数</w:t>
      </w:r>
    </w:p>
    <w:p>
      <w:pPr>
        <w:spacing w:line="360" w:lineRule="auto"/>
        <w:ind w:firstLine="480" w:firstLineChars="200"/>
        <w:rPr>
          <w:rFonts w:ascii="宋体" w:hAnsi="宋体" w:cs="宋体"/>
          <w:sz w:val="24"/>
        </w:rPr>
      </w:pPr>
      <w:r>
        <w:rPr>
          <w:rFonts w:hint="eastAsia" w:ascii="宋体" w:hAnsi="宋体" w:cs="宋体"/>
          <w:sz w:val="24"/>
        </w:rPr>
        <w:t>煤场区消防系统柴油机泵 Q=432m³/h  H=130m</w:t>
      </w:r>
    </w:p>
    <w:p>
      <w:pPr>
        <w:spacing w:line="360" w:lineRule="auto"/>
        <w:rPr>
          <w:rFonts w:ascii="宋体" w:hAnsi="宋体" w:cs="宋体"/>
          <w:b/>
          <w:bCs/>
          <w:sz w:val="24"/>
        </w:rPr>
      </w:pPr>
      <w:r>
        <w:rPr>
          <w:rFonts w:hint="eastAsia" w:ascii="宋体" w:hAnsi="宋体" w:cs="宋体"/>
          <w:b/>
          <w:bCs/>
          <w:sz w:val="24"/>
        </w:rPr>
        <w:t>4.4 排污泵</w:t>
      </w:r>
    </w:p>
    <w:p>
      <w:pPr>
        <w:spacing w:line="360" w:lineRule="auto"/>
        <w:rPr>
          <w:rFonts w:ascii="宋体" w:hAnsi="宋体" w:cs="宋体"/>
          <w:sz w:val="24"/>
        </w:rPr>
      </w:pPr>
      <w:r>
        <w:rPr>
          <w:rFonts w:hint="eastAsia" w:ascii="宋体" w:hAnsi="宋体" w:cs="宋体"/>
          <w:sz w:val="24"/>
        </w:rPr>
        <w:t>4.4.1技术要求</w:t>
      </w:r>
    </w:p>
    <w:p>
      <w:pPr>
        <w:spacing w:line="360" w:lineRule="auto"/>
        <w:ind w:firstLine="480" w:firstLineChars="200"/>
        <w:rPr>
          <w:rFonts w:ascii="宋体" w:hAnsi="宋体" w:cs="宋体"/>
          <w:sz w:val="24"/>
        </w:rPr>
      </w:pPr>
      <w:r>
        <w:rPr>
          <w:rFonts w:hint="eastAsia" w:ascii="宋体" w:hAnsi="宋体" w:cs="宋体"/>
          <w:sz w:val="24"/>
        </w:rPr>
        <w:t>1）泵应为潜水排污泵</w:t>
      </w:r>
    </w:p>
    <w:p>
      <w:pPr>
        <w:spacing w:line="360" w:lineRule="auto"/>
        <w:ind w:firstLine="480" w:firstLineChars="200"/>
        <w:rPr>
          <w:rFonts w:ascii="宋体" w:hAnsi="宋体" w:cs="宋体"/>
          <w:sz w:val="24"/>
        </w:rPr>
      </w:pPr>
      <w:r>
        <w:rPr>
          <w:rFonts w:hint="eastAsia" w:ascii="宋体" w:hAnsi="宋体" w:cs="宋体"/>
          <w:sz w:val="24"/>
        </w:rPr>
        <w:t>2）介质为污水</w:t>
      </w:r>
    </w:p>
    <w:p>
      <w:pPr>
        <w:spacing w:line="360" w:lineRule="auto"/>
        <w:ind w:firstLine="480" w:firstLineChars="200"/>
        <w:rPr>
          <w:rFonts w:ascii="宋体" w:hAnsi="宋体" w:cs="宋体"/>
          <w:sz w:val="24"/>
        </w:rPr>
      </w:pPr>
      <w:r>
        <w:rPr>
          <w:rFonts w:hint="eastAsia" w:ascii="宋体" w:hAnsi="宋体" w:cs="宋体"/>
          <w:sz w:val="24"/>
        </w:rPr>
        <w:t>3）带自藕装置，池深高度1.5米。</w:t>
      </w:r>
    </w:p>
    <w:p>
      <w:pPr>
        <w:spacing w:line="360" w:lineRule="auto"/>
        <w:rPr>
          <w:rFonts w:ascii="宋体" w:hAnsi="宋体" w:cs="宋体"/>
          <w:sz w:val="24"/>
        </w:rPr>
      </w:pPr>
      <w:r>
        <w:rPr>
          <w:rFonts w:hint="eastAsia" w:ascii="宋体" w:hAnsi="宋体" w:cs="宋体"/>
          <w:sz w:val="24"/>
        </w:rPr>
        <w:t>4.4.2 技术参数</w:t>
      </w:r>
    </w:p>
    <w:p>
      <w:pPr>
        <w:spacing w:line="360" w:lineRule="auto"/>
        <w:ind w:firstLine="480" w:firstLineChars="200"/>
        <w:rPr>
          <w:rFonts w:ascii="宋体" w:hAnsi="宋体" w:cs="宋体"/>
          <w:sz w:val="24"/>
        </w:rPr>
      </w:pPr>
      <w:r>
        <w:rPr>
          <w:rFonts w:hint="eastAsia" w:ascii="宋体" w:hAnsi="宋体" w:cs="宋体"/>
          <w:sz w:val="24"/>
        </w:rPr>
        <w:t>型号: WQ系列   Q=10m³/h    H=10m</w:t>
      </w:r>
    </w:p>
    <w:p>
      <w:pPr>
        <w:spacing w:line="360" w:lineRule="auto"/>
        <w:rPr>
          <w:rFonts w:ascii="宋体" w:hAnsi="宋体" w:cs="宋体"/>
          <w:sz w:val="24"/>
        </w:rPr>
      </w:pPr>
      <w:r>
        <w:rPr>
          <w:rFonts w:hint="eastAsia" w:ascii="宋体" w:hAnsi="宋体" w:cs="宋体"/>
          <w:sz w:val="24"/>
        </w:rPr>
        <w:t>4.4.3 就地控制柜和液位计</w:t>
      </w:r>
    </w:p>
    <w:p>
      <w:pPr>
        <w:spacing w:line="360" w:lineRule="auto"/>
        <w:rPr>
          <w:rFonts w:ascii="宋体" w:hAnsi="宋体" w:cs="宋体"/>
          <w:sz w:val="24"/>
        </w:rPr>
      </w:pPr>
      <w:r>
        <w:rPr>
          <w:rFonts w:hint="eastAsia" w:ascii="宋体" w:hAnsi="宋体" w:cs="宋体"/>
          <w:sz w:val="24"/>
        </w:rPr>
        <w:t xml:space="preserve">     供货商成套按照附件图纸提供一拖二就地控制柜和液位计。</w:t>
      </w:r>
    </w:p>
    <w:p>
      <w:pPr>
        <w:spacing w:line="360" w:lineRule="auto"/>
        <w:rPr>
          <w:rFonts w:ascii="宋体" w:hAnsi="宋体" w:cs="宋体"/>
          <w:b/>
          <w:bCs/>
          <w:sz w:val="24"/>
        </w:rPr>
      </w:pPr>
      <w:r>
        <w:rPr>
          <w:rFonts w:hint="eastAsia" w:ascii="宋体" w:hAnsi="宋体" w:cs="宋体"/>
          <w:b/>
          <w:bCs/>
          <w:sz w:val="24"/>
        </w:rPr>
        <w:t>4.5 生活水泵</w:t>
      </w:r>
    </w:p>
    <w:p>
      <w:pPr>
        <w:spacing w:line="360" w:lineRule="auto"/>
        <w:rPr>
          <w:rFonts w:ascii="宋体" w:hAnsi="宋体" w:cs="宋体"/>
          <w:sz w:val="24"/>
        </w:rPr>
      </w:pPr>
      <w:r>
        <w:rPr>
          <w:rFonts w:hint="eastAsia" w:ascii="宋体" w:hAnsi="宋体" w:cs="宋体"/>
          <w:sz w:val="24"/>
        </w:rPr>
        <w:t>4.5.1技术要求</w:t>
      </w:r>
    </w:p>
    <w:p>
      <w:pPr>
        <w:spacing w:line="360" w:lineRule="auto"/>
        <w:ind w:firstLine="480" w:firstLineChars="200"/>
        <w:rPr>
          <w:rFonts w:ascii="宋体" w:hAnsi="宋体" w:cs="宋体"/>
          <w:sz w:val="24"/>
        </w:rPr>
      </w:pPr>
      <w:r>
        <w:rPr>
          <w:rFonts w:hint="eastAsia" w:ascii="宋体" w:hAnsi="宋体" w:cs="宋体"/>
          <w:sz w:val="24"/>
        </w:rPr>
        <w:t>1) 泵应为立式、多级泵（DL）。</w:t>
      </w:r>
    </w:p>
    <w:p>
      <w:pPr>
        <w:spacing w:line="360" w:lineRule="auto"/>
        <w:ind w:firstLine="480" w:firstLineChars="200"/>
        <w:rPr>
          <w:rFonts w:ascii="宋体" w:hAnsi="宋体" w:cs="宋体"/>
          <w:sz w:val="24"/>
        </w:rPr>
      </w:pPr>
      <w:r>
        <w:rPr>
          <w:rFonts w:hint="eastAsia" w:ascii="宋体" w:hAnsi="宋体" w:cs="宋体"/>
          <w:sz w:val="24"/>
        </w:rPr>
        <w:t>2) 泵轴封应为进口的机械密封和轴承，便拆式结构。</w:t>
      </w:r>
    </w:p>
    <w:p>
      <w:pPr>
        <w:spacing w:line="360" w:lineRule="auto"/>
        <w:ind w:firstLine="480" w:firstLineChars="200"/>
        <w:rPr>
          <w:rFonts w:ascii="宋体" w:hAnsi="宋体" w:cs="宋体"/>
          <w:sz w:val="24"/>
        </w:rPr>
      </w:pPr>
      <w:r>
        <w:rPr>
          <w:rFonts w:hint="eastAsia" w:ascii="宋体" w:hAnsi="宋体" w:cs="宋体"/>
          <w:sz w:val="24"/>
        </w:rPr>
        <w:t>3) 水泵进出口方向180度。</w:t>
      </w:r>
    </w:p>
    <w:p>
      <w:pPr>
        <w:spacing w:line="360" w:lineRule="auto"/>
        <w:ind w:firstLine="480" w:firstLineChars="200"/>
        <w:rPr>
          <w:rFonts w:ascii="宋体" w:hAnsi="宋体" w:cs="宋体"/>
          <w:sz w:val="24"/>
        </w:rPr>
      </w:pPr>
      <w:r>
        <w:rPr>
          <w:rFonts w:hint="eastAsia" w:ascii="宋体" w:hAnsi="宋体" w:cs="宋体"/>
          <w:sz w:val="24"/>
        </w:rPr>
        <w:t>4) 泵材质要求</w:t>
      </w:r>
    </w:p>
    <w:p>
      <w:pPr>
        <w:spacing w:line="360" w:lineRule="auto"/>
        <w:ind w:firstLine="960" w:firstLineChars="400"/>
        <w:rPr>
          <w:rFonts w:ascii="宋体" w:hAnsi="宋体" w:cs="宋体"/>
          <w:sz w:val="24"/>
        </w:rPr>
      </w:pPr>
      <w:r>
        <w:rPr>
          <w:rFonts w:hint="eastAsia" w:ascii="宋体" w:hAnsi="宋体" w:cs="宋体"/>
          <w:sz w:val="24"/>
        </w:rPr>
        <w:t>外筒  1Cr18Ni9Ti</w:t>
      </w:r>
    </w:p>
    <w:p>
      <w:pPr>
        <w:spacing w:line="360" w:lineRule="auto"/>
        <w:ind w:firstLine="960" w:firstLineChars="400"/>
        <w:rPr>
          <w:rFonts w:ascii="宋体" w:hAnsi="宋体" w:cs="宋体"/>
          <w:sz w:val="24"/>
        </w:rPr>
      </w:pPr>
      <w:r>
        <w:rPr>
          <w:rFonts w:hint="eastAsia" w:ascii="宋体" w:hAnsi="宋体" w:cs="宋体"/>
          <w:sz w:val="24"/>
        </w:rPr>
        <w:t>其它  HT200</w:t>
      </w:r>
    </w:p>
    <w:p>
      <w:pPr>
        <w:spacing w:line="360" w:lineRule="auto"/>
        <w:ind w:firstLine="480" w:firstLineChars="200"/>
        <w:rPr>
          <w:rFonts w:ascii="宋体" w:hAnsi="宋体" w:cs="宋体"/>
          <w:color w:val="FF0000"/>
          <w:sz w:val="24"/>
        </w:rPr>
      </w:pPr>
      <w:r>
        <w:rPr>
          <w:rFonts w:hint="eastAsia" w:ascii="宋体" w:hAnsi="宋体" w:cs="宋体"/>
          <w:sz w:val="24"/>
        </w:rPr>
        <w:t>5)应配套优质变频电机。</w:t>
      </w:r>
      <w:r>
        <w:rPr>
          <w:rFonts w:hint="eastAsia" w:ascii="宋体" w:hAnsi="宋体" w:eastAsia="宋体" w:cs="宋体"/>
          <w:color w:val="FF0000"/>
          <w:sz w:val="24"/>
          <w:szCs w:val="24"/>
          <w:lang w:val="en-US" w:eastAsia="zh-CN"/>
        </w:rPr>
        <w:t>生活水泵变频器采用一拖二设计</w:t>
      </w:r>
      <w:r>
        <w:rPr>
          <w:rFonts w:hint="eastAsia" w:ascii="宋体" w:hAnsi="宋体" w:cs="宋体"/>
          <w:color w:val="FF0000"/>
          <w:sz w:val="24"/>
          <w:szCs w:val="24"/>
          <w:lang w:val="en-US" w:eastAsia="zh-CN"/>
        </w:rPr>
        <w:t>。</w:t>
      </w:r>
    </w:p>
    <w:p>
      <w:pPr>
        <w:spacing w:line="360" w:lineRule="auto"/>
        <w:ind w:firstLine="480" w:firstLineChars="200"/>
        <w:rPr>
          <w:rFonts w:ascii="宋体" w:hAnsi="宋体" w:cs="宋体"/>
          <w:sz w:val="24"/>
        </w:rPr>
      </w:pPr>
      <w:r>
        <w:rPr>
          <w:rFonts w:hint="eastAsia" w:ascii="宋体" w:hAnsi="宋体" w:cs="宋体"/>
          <w:sz w:val="24"/>
        </w:rPr>
        <w:t>6)介质为自来水</w:t>
      </w:r>
    </w:p>
    <w:p>
      <w:pPr>
        <w:spacing w:line="360" w:lineRule="auto"/>
        <w:ind w:firstLine="480" w:firstLineChars="200"/>
        <w:rPr>
          <w:rFonts w:ascii="宋体" w:hAnsi="宋体" w:cs="宋体"/>
          <w:sz w:val="24"/>
        </w:rPr>
      </w:pPr>
      <w:r>
        <w:rPr>
          <w:rFonts w:hint="eastAsia" w:ascii="宋体" w:hAnsi="宋体" w:cs="宋体"/>
          <w:sz w:val="24"/>
        </w:rPr>
        <w:t>7) 应包括水泵进、出水口反法兰和水泵安装的地脚螺栓及进出口压力表。出水管压力表最大量程不应低于水泵工作压力的2倍，且不应低于1.6MPa;吸水管压力表最大量程不应低于0.7MPa.压力表直径不应小于100mm,并应带直径不小于6mm的关断阀门。</w:t>
      </w:r>
    </w:p>
    <w:p>
      <w:pPr>
        <w:spacing w:line="360" w:lineRule="auto"/>
        <w:rPr>
          <w:rFonts w:ascii="宋体" w:hAnsi="宋体" w:cs="宋体"/>
          <w:sz w:val="24"/>
        </w:rPr>
      </w:pPr>
      <w:r>
        <w:rPr>
          <w:rFonts w:hint="eastAsia" w:ascii="宋体" w:hAnsi="宋体" w:cs="宋体"/>
          <w:sz w:val="24"/>
        </w:rPr>
        <w:t>4.5.2 水泵和电机性能要求见消防电泵</w:t>
      </w:r>
    </w:p>
    <w:p>
      <w:pPr>
        <w:spacing w:line="360" w:lineRule="auto"/>
        <w:rPr>
          <w:rFonts w:ascii="宋体" w:hAnsi="宋体" w:cs="宋体"/>
          <w:sz w:val="24"/>
        </w:rPr>
      </w:pPr>
      <w:r>
        <w:rPr>
          <w:rFonts w:hint="eastAsia" w:ascii="宋体" w:hAnsi="宋体" w:cs="宋体"/>
          <w:sz w:val="24"/>
        </w:rPr>
        <w:t>4.5.3 技术参数</w:t>
      </w:r>
    </w:p>
    <w:p>
      <w:pPr>
        <w:spacing w:line="360" w:lineRule="auto"/>
        <w:ind w:firstLine="480" w:firstLineChars="200"/>
        <w:rPr>
          <w:rFonts w:ascii="宋体" w:hAnsi="宋体" w:cs="宋体"/>
          <w:sz w:val="24"/>
        </w:rPr>
      </w:pPr>
      <w:r>
        <w:rPr>
          <w:rFonts w:hint="eastAsia" w:ascii="宋体" w:hAnsi="宋体" w:cs="宋体"/>
          <w:sz w:val="24"/>
        </w:rPr>
        <w:t>型号: DL系列   Q=36m³/h    H=50m</w:t>
      </w:r>
    </w:p>
    <w:p>
      <w:pPr>
        <w:spacing w:line="360" w:lineRule="auto"/>
        <w:rPr>
          <w:rFonts w:ascii="宋体" w:hAnsi="宋体" w:cs="宋体"/>
          <w:sz w:val="24"/>
        </w:rPr>
      </w:pPr>
      <w:r>
        <w:rPr>
          <w:rFonts w:hint="eastAsia" w:ascii="宋体" w:hAnsi="宋体" w:cs="宋体"/>
          <w:sz w:val="24"/>
        </w:rPr>
        <w:t>4.5.4生活水泵变频器VFD</w:t>
      </w:r>
    </w:p>
    <w:p>
      <w:pPr>
        <w:spacing w:line="360" w:lineRule="auto"/>
        <w:ind w:firstLine="480" w:firstLineChars="200"/>
        <w:rPr>
          <w:rFonts w:ascii="宋体" w:hAnsi="宋体" w:cs="宋体"/>
          <w:sz w:val="24"/>
        </w:rPr>
      </w:pPr>
      <w:r>
        <w:rPr>
          <w:rFonts w:hint="eastAsia" w:ascii="宋体" w:hAnsi="宋体" w:cs="宋体"/>
          <w:sz w:val="24"/>
        </w:rPr>
        <w:t>1) VFD应为脉冲宽度调制（PWM）类型。此处列出的所有保护功能，可编程功能，设备和指示器都应具有相应的模拟或数字信号，并通过光纤数据链路通信通道传输到用户DCS，以进行远程指示，报警和/或控制。变频器应选用国际知名品牌（ABB/西门子/施耐德），以最高价计入总价最终由招标方选定。</w:t>
      </w:r>
    </w:p>
    <w:p>
      <w:pPr>
        <w:spacing w:line="360" w:lineRule="auto"/>
        <w:ind w:firstLine="480" w:firstLineChars="200"/>
        <w:rPr>
          <w:rFonts w:ascii="宋体" w:hAnsi="宋体" w:cs="宋体"/>
          <w:sz w:val="24"/>
        </w:rPr>
      </w:pPr>
      <w:r>
        <w:rPr>
          <w:rFonts w:hint="eastAsia" w:ascii="宋体" w:hAnsi="宋体" w:cs="宋体"/>
          <w:sz w:val="24"/>
        </w:rPr>
        <w:t>2) VFD系统至少应包括以下功能：</w:t>
      </w:r>
    </w:p>
    <w:p>
      <w:pPr>
        <w:spacing w:line="360" w:lineRule="auto"/>
        <w:ind w:firstLine="480" w:firstLineChars="200"/>
        <w:rPr>
          <w:rFonts w:ascii="宋体" w:hAnsi="宋体" w:cs="宋体"/>
          <w:sz w:val="24"/>
        </w:rPr>
      </w:pPr>
      <w:r>
        <w:rPr>
          <w:rFonts w:hint="eastAsia" w:ascii="宋体" w:hAnsi="宋体" w:cs="宋体"/>
          <w:sz w:val="24"/>
        </w:rPr>
        <w:t>1.进线滤波部分，将电压和电流总谐波失真的反射输入谐波限制在5％以下，同时满足IEEE 519或IEC等效规定的各个谐波失真要求。</w:t>
      </w:r>
    </w:p>
    <w:p>
      <w:pPr>
        <w:spacing w:line="360" w:lineRule="auto"/>
        <w:ind w:firstLine="480" w:firstLineChars="200"/>
        <w:rPr>
          <w:rFonts w:ascii="宋体" w:hAnsi="宋体" w:cs="宋体"/>
          <w:sz w:val="24"/>
        </w:rPr>
      </w:pPr>
      <w:r>
        <w:rPr>
          <w:rFonts w:hint="eastAsia" w:ascii="宋体" w:hAnsi="宋体" w:cs="宋体"/>
          <w:sz w:val="24"/>
        </w:rPr>
        <w:t>2.进线滤波器，用于抑制从VFD到电力系统的电磁干扰（EMI），以满足数字设备信号传输。</w:t>
      </w:r>
    </w:p>
    <w:p>
      <w:pPr>
        <w:spacing w:line="360" w:lineRule="auto"/>
        <w:ind w:firstLine="480" w:firstLineChars="200"/>
        <w:rPr>
          <w:rFonts w:ascii="宋体" w:hAnsi="宋体" w:cs="宋体"/>
          <w:sz w:val="24"/>
        </w:rPr>
      </w:pPr>
      <w:r>
        <w:rPr>
          <w:rFonts w:hint="eastAsia" w:ascii="宋体" w:hAnsi="宋体" w:cs="宋体"/>
          <w:sz w:val="24"/>
        </w:rPr>
        <w:t>3.低通逆变器输出滤波器，用于衰减由于高开关频率引起的反射电机端子过电压。</w:t>
      </w:r>
    </w:p>
    <w:p>
      <w:pPr>
        <w:spacing w:line="360" w:lineRule="auto"/>
        <w:ind w:firstLine="480" w:firstLineChars="200"/>
        <w:rPr>
          <w:rFonts w:ascii="宋体" w:hAnsi="宋体" w:cs="宋体"/>
          <w:sz w:val="24"/>
        </w:rPr>
      </w:pPr>
      <w:r>
        <w:rPr>
          <w:rFonts w:hint="eastAsia" w:ascii="宋体" w:hAnsi="宋体" w:cs="宋体"/>
          <w:sz w:val="24"/>
        </w:rPr>
        <w:t>4 VFD装置应提供以下保护功能：</w:t>
      </w:r>
    </w:p>
    <w:p>
      <w:pPr>
        <w:spacing w:line="360" w:lineRule="auto"/>
        <w:ind w:firstLine="480" w:firstLineChars="200"/>
        <w:rPr>
          <w:rFonts w:ascii="宋体" w:hAnsi="宋体" w:cs="宋体"/>
          <w:sz w:val="24"/>
        </w:rPr>
      </w:pPr>
      <w:r>
        <w:rPr>
          <w:rFonts w:hint="eastAsia" w:ascii="宋体" w:hAnsi="宋体" w:cs="宋体"/>
          <w:sz w:val="24"/>
        </w:rPr>
        <w:t>1).调节输入电压降。</w:t>
      </w:r>
    </w:p>
    <w:p>
      <w:pPr>
        <w:spacing w:line="360" w:lineRule="auto"/>
        <w:ind w:firstLine="480" w:firstLineChars="200"/>
        <w:rPr>
          <w:rFonts w:ascii="宋体" w:hAnsi="宋体" w:cs="宋体"/>
          <w:sz w:val="24"/>
        </w:rPr>
      </w:pPr>
      <w:r>
        <w:rPr>
          <w:rFonts w:hint="eastAsia" w:ascii="宋体" w:hAnsi="宋体" w:cs="宋体"/>
          <w:sz w:val="24"/>
        </w:rPr>
        <w:t>2).整流器过流/逆变器过流。</w:t>
      </w:r>
    </w:p>
    <w:p>
      <w:pPr>
        <w:spacing w:line="360" w:lineRule="auto"/>
        <w:ind w:firstLine="480" w:firstLineChars="200"/>
        <w:rPr>
          <w:rFonts w:ascii="宋体" w:hAnsi="宋体" w:cs="宋体"/>
          <w:sz w:val="24"/>
        </w:rPr>
      </w:pPr>
      <w:r>
        <w:rPr>
          <w:rFonts w:hint="eastAsia" w:ascii="宋体" w:hAnsi="宋体" w:cs="宋体"/>
          <w:sz w:val="24"/>
        </w:rPr>
        <w:t>3).电机过流。</w:t>
      </w:r>
    </w:p>
    <w:p>
      <w:pPr>
        <w:spacing w:line="360" w:lineRule="auto"/>
        <w:ind w:firstLine="480" w:firstLineChars="200"/>
        <w:rPr>
          <w:rFonts w:ascii="宋体" w:hAnsi="宋体" w:cs="宋体"/>
          <w:sz w:val="24"/>
        </w:rPr>
      </w:pPr>
      <w:r>
        <w:rPr>
          <w:rFonts w:hint="eastAsia" w:ascii="宋体" w:hAnsi="宋体" w:cs="宋体"/>
          <w:sz w:val="24"/>
        </w:rPr>
        <w:t>4).电机过压/欠压。</w:t>
      </w:r>
    </w:p>
    <w:p>
      <w:pPr>
        <w:spacing w:line="360" w:lineRule="auto"/>
        <w:ind w:firstLine="480" w:firstLineChars="200"/>
        <w:rPr>
          <w:rFonts w:ascii="宋体" w:hAnsi="宋体" w:cs="宋体"/>
          <w:sz w:val="24"/>
        </w:rPr>
      </w:pPr>
      <w:r>
        <w:rPr>
          <w:rFonts w:hint="eastAsia" w:ascii="宋体" w:hAnsi="宋体" w:cs="宋体"/>
          <w:sz w:val="24"/>
        </w:rPr>
        <w:t>5).电机失速/电机堵转。</w:t>
      </w:r>
    </w:p>
    <w:p>
      <w:pPr>
        <w:spacing w:line="360" w:lineRule="auto"/>
        <w:ind w:firstLine="480" w:firstLineChars="200"/>
        <w:rPr>
          <w:rFonts w:ascii="宋体" w:hAnsi="宋体" w:cs="宋体"/>
          <w:sz w:val="24"/>
        </w:rPr>
      </w:pPr>
      <w:r>
        <w:rPr>
          <w:rFonts w:hint="eastAsia" w:ascii="宋体" w:hAnsi="宋体" w:cs="宋体"/>
          <w:sz w:val="24"/>
        </w:rPr>
        <w:t>6).启动时接地故障。</w:t>
      </w:r>
    </w:p>
    <w:p>
      <w:pPr>
        <w:spacing w:line="360" w:lineRule="auto"/>
        <w:ind w:firstLine="480" w:firstLineChars="200"/>
        <w:rPr>
          <w:rFonts w:ascii="宋体" w:hAnsi="宋体" w:cs="宋体"/>
          <w:sz w:val="24"/>
        </w:rPr>
      </w:pPr>
      <w:r>
        <w:rPr>
          <w:rFonts w:hint="eastAsia" w:ascii="宋体" w:hAnsi="宋体" w:cs="宋体"/>
          <w:sz w:val="24"/>
        </w:rPr>
        <w:t>6 VFD装置测试</w:t>
      </w:r>
    </w:p>
    <w:p>
      <w:pPr>
        <w:spacing w:line="360" w:lineRule="auto"/>
        <w:ind w:firstLine="480" w:firstLineChars="200"/>
        <w:rPr>
          <w:rFonts w:ascii="宋体" w:hAnsi="宋体" w:cs="宋体"/>
          <w:sz w:val="24"/>
        </w:rPr>
      </w:pPr>
      <w:r>
        <w:rPr>
          <w:rFonts w:hint="eastAsia" w:ascii="宋体" w:hAnsi="宋体" w:cs="宋体"/>
          <w:sz w:val="24"/>
        </w:rPr>
        <w:t>VFD装置应进行完整的工厂验收测试，其中所有整流器/逆变器设备和所有其他电子元件经受72小时最小连续老化测试，热循环至50°C。 测试还应证明已满足以下性能标准：</w:t>
      </w:r>
    </w:p>
    <w:p>
      <w:pPr>
        <w:spacing w:line="360" w:lineRule="auto"/>
        <w:ind w:firstLine="480" w:firstLineChars="200"/>
        <w:rPr>
          <w:rFonts w:ascii="宋体" w:hAnsi="宋体" w:cs="宋体"/>
          <w:sz w:val="24"/>
        </w:rPr>
      </w:pPr>
      <w:r>
        <w:rPr>
          <w:rFonts w:hint="eastAsia" w:ascii="宋体" w:hAnsi="宋体" w:cs="宋体"/>
          <w:sz w:val="24"/>
        </w:rPr>
        <w:t>1. VFD在满载和100％速度下的功率效率大于90％。</w:t>
      </w:r>
    </w:p>
    <w:p>
      <w:pPr>
        <w:spacing w:line="360" w:lineRule="auto"/>
        <w:ind w:firstLine="480" w:firstLineChars="200"/>
        <w:rPr>
          <w:rFonts w:ascii="宋体" w:hAnsi="宋体" w:cs="宋体"/>
          <w:sz w:val="24"/>
        </w:rPr>
      </w:pPr>
      <w:r>
        <w:rPr>
          <w:rFonts w:hint="eastAsia" w:ascii="宋体" w:hAnsi="宋体" w:cs="宋体"/>
          <w:sz w:val="24"/>
        </w:rPr>
        <w:t>2.速度调节（25-100％范围）在+/- 1％之内。</w:t>
      </w:r>
    </w:p>
    <w:p>
      <w:pPr>
        <w:spacing w:line="360" w:lineRule="auto"/>
        <w:ind w:firstLine="480" w:firstLineChars="200"/>
        <w:rPr>
          <w:rFonts w:ascii="宋体" w:hAnsi="宋体" w:cs="宋体"/>
          <w:sz w:val="24"/>
        </w:rPr>
      </w:pPr>
      <w:r>
        <w:rPr>
          <w:rFonts w:hint="eastAsia" w:ascii="宋体" w:hAnsi="宋体" w:cs="宋体"/>
          <w:sz w:val="24"/>
        </w:rPr>
        <w:t>3.所有子系统，保护功能，可编程功能，设备和指示功能齐全，操作正确。</w:t>
      </w:r>
    </w:p>
    <w:p>
      <w:pPr>
        <w:spacing w:line="360" w:lineRule="auto"/>
        <w:ind w:firstLine="480" w:firstLineChars="200"/>
        <w:rPr>
          <w:rFonts w:ascii="宋体" w:hAnsi="宋体" w:cs="宋体"/>
          <w:sz w:val="24"/>
        </w:rPr>
      </w:pPr>
      <w:r>
        <w:rPr>
          <w:rFonts w:hint="eastAsia" w:ascii="宋体" w:hAnsi="宋体" w:cs="宋体"/>
          <w:sz w:val="24"/>
        </w:rPr>
        <w:t>5 生活水泵系统热控仪表技术要求：</w:t>
      </w:r>
    </w:p>
    <w:p>
      <w:pPr>
        <w:spacing w:line="360" w:lineRule="auto"/>
        <w:ind w:firstLine="480" w:firstLineChars="200"/>
        <w:rPr>
          <w:rFonts w:ascii="宋体" w:hAnsi="宋体" w:cs="宋体"/>
          <w:sz w:val="24"/>
        </w:rPr>
      </w:pPr>
      <w:r>
        <w:rPr>
          <w:rFonts w:hint="eastAsia" w:ascii="宋体" w:hAnsi="宋体" w:cs="宋体"/>
          <w:sz w:val="24"/>
        </w:rPr>
        <w:t>1)生活水系统生活水泵母管设置压力变送器1台，同时配供304不锈钢1/2NPT-Φ14×2接头、一次仪表阀、仪表排污阀、二次仪表阀及304不锈钢Φ14×2的仪表取压导管20米。变送器规范：0-0.72MPa，带L型安装支架，4-20mA信号输出，带Hart协议，带就地LED液晶显示屏。变送器精度至少达到0.075级，提供的外部负载至少为500欧姆，防护等级IP65。变送器应为智能型产品，符合IEC 60770 （工业过程控制系统用变送器）标准的要求。压力变送器选用ROSEMOUNT 3051、横河EJA、重庆川仪），以最高价计入总价，最终由招标方选定。</w:t>
      </w:r>
    </w:p>
    <w:p>
      <w:pPr>
        <w:spacing w:line="360" w:lineRule="auto"/>
        <w:ind w:firstLine="480" w:firstLineChars="200"/>
        <w:rPr>
          <w:rFonts w:ascii="宋体" w:hAnsi="宋体" w:cs="宋体"/>
          <w:sz w:val="24"/>
        </w:rPr>
      </w:pPr>
      <w:r>
        <w:rPr>
          <w:rFonts w:hint="eastAsia" w:ascii="宋体" w:hAnsi="宋体" w:cs="宋体"/>
          <w:sz w:val="24"/>
        </w:rPr>
        <w:t>2)每台生活水泵出口分别设置压力表一块，每台压力表应配供304不锈钢M20×1.5-Φ14×2接头、一次仪表阀及304不锈钢Φ14×2的仪表取压导管3米。压力表技术规范：YN-150，耐振型，0-1.0MPa，表盘直径Φ150，316不锈钢材质（仪表的机芯、表壳、螺纹接口都应是316不锈钢材质）。精度为全量程的±1.6%，所有附件材质为304不锈钢，防护等级为IP65。压力表接口为M20×1.5，由仪表厂家配供连接头。压力表选用（重庆川仪、上海自动化仪表厂、WIKA、ASHCROFT），以最高价计入总价，最终由招标方选定。</w:t>
      </w:r>
    </w:p>
    <w:p>
      <w:pPr>
        <w:spacing w:line="360" w:lineRule="auto"/>
        <w:ind w:firstLine="480" w:firstLineChars="200"/>
        <w:rPr>
          <w:rFonts w:ascii="宋体" w:hAnsi="宋体" w:cs="宋体"/>
          <w:sz w:val="24"/>
        </w:rPr>
      </w:pPr>
      <w:r>
        <w:rPr>
          <w:rFonts w:hint="eastAsia" w:ascii="宋体" w:hAnsi="宋体" w:cs="宋体"/>
          <w:sz w:val="24"/>
        </w:rPr>
        <w:t>3)投标方提供所供仪表现场安装的所有仪表阀门（包括一、二次门，排污门等，均为304不锈钢材质）。一次门和排污门：≤100°C，采用外螺纹；&gt;100°C，采用对焊。仪表阀选用（江苏科维/江苏中泰/重庆川渝），以最高价计入总价最终由招标方选定。</w:t>
      </w:r>
    </w:p>
    <w:p>
      <w:pPr>
        <w:spacing w:line="360" w:lineRule="auto"/>
        <w:rPr>
          <w:rFonts w:ascii="宋体" w:hAnsi="宋体" w:cs="宋体"/>
          <w:sz w:val="24"/>
        </w:rPr>
      </w:pPr>
      <w:r>
        <w:rPr>
          <w:rFonts w:hint="eastAsia" w:ascii="宋体" w:hAnsi="宋体" w:cs="宋体"/>
          <w:sz w:val="24"/>
        </w:rPr>
        <w:t>4.6 水池液位计</w:t>
      </w:r>
    </w:p>
    <w:p>
      <w:pPr>
        <w:spacing w:line="360" w:lineRule="auto"/>
        <w:ind w:firstLine="480" w:firstLineChars="200"/>
        <w:rPr>
          <w:rFonts w:ascii="宋体" w:hAnsi="宋体" w:cs="宋体"/>
          <w:sz w:val="24"/>
        </w:rPr>
      </w:pPr>
      <w:r>
        <w:rPr>
          <w:rFonts w:hint="eastAsia" w:ascii="宋体" w:hAnsi="宋体" w:cs="宋体"/>
          <w:sz w:val="24"/>
        </w:rPr>
        <w:t>在水池液位低时应能报警并闭锁消防泵，供货商成套提供水池液位计，两套常闭（液位高于此值时为常）接点。</w:t>
      </w:r>
    </w:p>
    <w:p>
      <w:pPr>
        <w:spacing w:line="360" w:lineRule="auto"/>
        <w:rPr>
          <w:rFonts w:ascii="宋体" w:hAnsi="宋体" w:cs="宋体"/>
          <w:sz w:val="24"/>
        </w:rPr>
      </w:pPr>
      <w:r>
        <w:rPr>
          <w:rFonts w:hint="eastAsia" w:ascii="宋体" w:hAnsi="宋体" w:cs="宋体"/>
          <w:b/>
          <w:bCs/>
          <w:sz w:val="24"/>
        </w:rPr>
        <w:t>5　质量保证</w:t>
      </w:r>
    </w:p>
    <w:p>
      <w:pPr>
        <w:spacing w:line="360" w:lineRule="auto"/>
        <w:rPr>
          <w:rFonts w:ascii="宋体" w:hAnsi="宋体" w:cs="宋体"/>
          <w:sz w:val="24"/>
        </w:rPr>
      </w:pPr>
      <w:r>
        <w:rPr>
          <w:rFonts w:hint="eastAsia" w:ascii="宋体" w:hAnsi="宋体" w:cs="宋体"/>
          <w:sz w:val="24"/>
        </w:rPr>
        <w:t>5.1　设备的设计、制造、包装、运输、安装、验收应符合下列标准、规范和有关的中国国家标准(GB)的要求。如下列标准与企业执行标准有矛盾，按较高标准执行。从订货之日起至投标方开始投料制造之前的这段时间内，如果因标准、规程发生修改或变化，招标方有权提出补充要求，投标方应满足并遵守这些要求。</w:t>
      </w:r>
    </w:p>
    <w:p>
      <w:pPr>
        <w:spacing w:line="360" w:lineRule="auto"/>
        <w:rPr>
          <w:rFonts w:ascii="宋体" w:hAnsi="宋体" w:cs="宋体"/>
          <w:sz w:val="24"/>
        </w:rPr>
      </w:pPr>
      <w:r>
        <w:rPr>
          <w:rFonts w:hint="eastAsia" w:ascii="宋体" w:hAnsi="宋体" w:cs="宋体"/>
          <w:sz w:val="24"/>
        </w:rPr>
        <w:t>5.2　水泵进出口法兰、反法兰、管件、阀门等应符合国标的有关规定。</w:t>
      </w:r>
    </w:p>
    <w:p>
      <w:pPr>
        <w:spacing w:line="360" w:lineRule="auto"/>
        <w:rPr>
          <w:rFonts w:ascii="宋体" w:hAnsi="宋体" w:cs="宋体"/>
          <w:sz w:val="24"/>
        </w:rPr>
      </w:pPr>
      <w:r>
        <w:rPr>
          <w:rFonts w:hint="eastAsia" w:ascii="宋体" w:hAnsi="宋体" w:cs="宋体"/>
          <w:sz w:val="24"/>
        </w:rPr>
        <w:t>5.3　投标方应在开始投料制造之前，向招标方提供一份ISO9000系列标准的质量管理和质量保证书及准备正式使用的有关标准和规定的目录清单。</w:t>
      </w:r>
    </w:p>
    <w:p>
      <w:pPr>
        <w:spacing w:line="360" w:lineRule="auto"/>
        <w:rPr>
          <w:rFonts w:ascii="宋体" w:hAnsi="宋体" w:cs="宋体"/>
          <w:b/>
          <w:bCs/>
          <w:sz w:val="24"/>
        </w:rPr>
      </w:pPr>
      <w:r>
        <w:rPr>
          <w:rFonts w:hint="eastAsia" w:ascii="宋体" w:hAnsi="宋体" w:cs="宋体"/>
          <w:b/>
          <w:bCs/>
          <w:sz w:val="24"/>
        </w:rPr>
        <w:t>6设备性能保证</w:t>
      </w:r>
    </w:p>
    <w:p>
      <w:pPr>
        <w:spacing w:line="360" w:lineRule="auto"/>
        <w:rPr>
          <w:rFonts w:ascii="宋体" w:hAnsi="宋体" w:cs="宋体"/>
          <w:sz w:val="24"/>
        </w:rPr>
      </w:pPr>
      <w:r>
        <w:rPr>
          <w:rFonts w:hint="eastAsia" w:ascii="宋体" w:hAnsi="宋体" w:cs="宋体"/>
          <w:sz w:val="24"/>
        </w:rPr>
        <w:t>6.1  投标方保证规范中明确的主要项目内容，如设计工况点、流量、扬程。</w:t>
      </w:r>
    </w:p>
    <w:p>
      <w:pPr>
        <w:spacing w:line="360" w:lineRule="auto"/>
        <w:rPr>
          <w:rFonts w:ascii="宋体" w:hAnsi="宋体" w:cs="宋体"/>
          <w:sz w:val="24"/>
        </w:rPr>
      </w:pPr>
      <w:r>
        <w:rPr>
          <w:rFonts w:hint="eastAsia" w:ascii="宋体" w:hAnsi="宋体" w:cs="宋体"/>
          <w:sz w:val="24"/>
        </w:rPr>
        <w:t>6.2　投标方提供的产品应符合中国现行消防规范要求，如果没有相应的设计规范，应符合NFPA标准。</w:t>
      </w:r>
    </w:p>
    <w:p>
      <w:pPr>
        <w:spacing w:line="360" w:lineRule="auto"/>
        <w:rPr>
          <w:rFonts w:ascii="宋体" w:hAnsi="宋体" w:cs="宋体"/>
          <w:sz w:val="24"/>
        </w:rPr>
      </w:pPr>
      <w:r>
        <w:rPr>
          <w:rFonts w:hint="eastAsia" w:ascii="宋体" w:hAnsi="宋体" w:cs="宋体"/>
          <w:sz w:val="24"/>
        </w:rPr>
        <w:t>6.3　提供的设备及所有附属部件应是成熟的、先进的并具有2年以上成功运行和实践经验，并经ISO9000质量认证厂家生产。</w:t>
      </w:r>
    </w:p>
    <w:p>
      <w:pPr>
        <w:spacing w:line="360" w:lineRule="auto"/>
        <w:rPr>
          <w:rFonts w:ascii="宋体" w:hAnsi="宋体" w:cs="宋体"/>
          <w:sz w:val="24"/>
        </w:rPr>
      </w:pPr>
      <w:r>
        <w:rPr>
          <w:rFonts w:hint="eastAsia" w:ascii="宋体" w:hAnsi="宋体" w:cs="宋体"/>
          <w:sz w:val="24"/>
        </w:rPr>
        <w:t>6.4　在正常运行条件下，泵组大修周期不低于四年，小修不低于一年，提供的设备常规部件使用寿命大于30年。</w:t>
      </w:r>
    </w:p>
    <w:p>
      <w:pPr>
        <w:spacing w:line="360" w:lineRule="auto"/>
        <w:rPr>
          <w:rFonts w:ascii="宋体" w:hAnsi="宋体" w:cs="宋体"/>
          <w:sz w:val="24"/>
        </w:rPr>
      </w:pPr>
      <w:r>
        <w:rPr>
          <w:rFonts w:hint="eastAsia" w:ascii="宋体" w:hAnsi="宋体" w:cs="宋体"/>
          <w:sz w:val="24"/>
        </w:rPr>
        <w:t>6.5　投标方对设备、材料进行有重要影响的加工试验，应通知招标方，并向招标方提供试验报告。</w:t>
      </w:r>
    </w:p>
    <w:p>
      <w:pPr>
        <w:spacing w:line="360" w:lineRule="auto"/>
        <w:rPr>
          <w:rFonts w:ascii="宋体" w:hAnsi="宋体" w:cs="宋体"/>
          <w:sz w:val="24"/>
        </w:rPr>
      </w:pPr>
      <w:r>
        <w:rPr>
          <w:rFonts w:hint="eastAsia" w:ascii="宋体" w:hAnsi="宋体" w:cs="宋体"/>
          <w:sz w:val="24"/>
        </w:rPr>
        <w:t>6.6　水泵质量保证期1年，在保证期内如因设备制造加工原因而发生故障和部件损坏，由投标方免费调试。</w:t>
      </w:r>
    </w:p>
    <w:p>
      <w:pPr>
        <w:spacing w:line="360" w:lineRule="auto"/>
        <w:rPr>
          <w:rFonts w:ascii="宋体" w:hAnsi="宋体" w:cs="宋体"/>
          <w:sz w:val="24"/>
        </w:rPr>
      </w:pPr>
      <w:r>
        <w:rPr>
          <w:rFonts w:hint="eastAsia" w:ascii="宋体" w:hAnsi="宋体" w:cs="宋体"/>
          <w:sz w:val="24"/>
        </w:rPr>
        <w:t>6.7　投标方应派有关技术人员到现场指导安装和调试，运行正常后由需方验收交付使用。</w:t>
      </w:r>
    </w:p>
    <w:p>
      <w:pPr>
        <w:spacing w:line="360" w:lineRule="auto"/>
        <w:rPr>
          <w:rFonts w:ascii="宋体" w:hAnsi="宋体" w:cs="宋体"/>
          <w:sz w:val="24"/>
        </w:rPr>
      </w:pPr>
      <w:r>
        <w:rPr>
          <w:rFonts w:hint="eastAsia" w:ascii="宋体" w:hAnsi="宋体" w:cs="宋体"/>
          <w:sz w:val="24"/>
        </w:rPr>
        <w:t>6.8　密封、振动及噪声</w:t>
      </w:r>
    </w:p>
    <w:p>
      <w:pPr>
        <w:spacing w:line="360" w:lineRule="auto"/>
        <w:rPr>
          <w:rFonts w:ascii="宋体" w:hAnsi="宋体" w:cs="宋体"/>
          <w:sz w:val="24"/>
        </w:rPr>
      </w:pPr>
      <w:r>
        <w:rPr>
          <w:rFonts w:hint="eastAsia" w:ascii="宋体" w:hAnsi="宋体" w:cs="宋体"/>
          <w:sz w:val="24"/>
        </w:rPr>
        <w:t>　　每台泵在出厂性能试验前应通过试运转检验，在检验中对密封、温度、振动及噪声进行全面检验，试运转的持续时间不少于12min。</w:t>
      </w:r>
    </w:p>
    <w:p>
      <w:pPr>
        <w:spacing w:line="360" w:lineRule="auto"/>
        <w:rPr>
          <w:rFonts w:ascii="宋体" w:hAnsi="宋体" w:cs="宋体"/>
          <w:sz w:val="24"/>
        </w:rPr>
      </w:pPr>
      <w:r>
        <w:rPr>
          <w:rFonts w:hint="eastAsia" w:ascii="宋体" w:hAnsi="宋体" w:cs="宋体"/>
          <w:sz w:val="24"/>
        </w:rPr>
        <w:t>6.8.1　密封</w:t>
      </w:r>
    </w:p>
    <w:p>
      <w:pPr>
        <w:spacing w:line="360" w:lineRule="auto"/>
        <w:rPr>
          <w:rFonts w:ascii="宋体" w:hAnsi="宋体" w:cs="宋体"/>
          <w:sz w:val="24"/>
        </w:rPr>
      </w:pPr>
      <w:r>
        <w:rPr>
          <w:rFonts w:hint="eastAsia" w:ascii="宋体" w:hAnsi="宋体" w:cs="宋体"/>
          <w:sz w:val="24"/>
        </w:rPr>
        <w:t>　　泵体、泵盖、法兰与排气、放水、仪表接头等固定连接处无液体渗漏。</w:t>
      </w:r>
    </w:p>
    <w:p>
      <w:pPr>
        <w:spacing w:line="360" w:lineRule="auto"/>
        <w:rPr>
          <w:rFonts w:ascii="宋体" w:hAnsi="宋体" w:cs="宋体"/>
          <w:sz w:val="24"/>
        </w:rPr>
      </w:pPr>
      <w:r>
        <w:rPr>
          <w:rFonts w:hint="eastAsia" w:ascii="宋体" w:hAnsi="宋体" w:cs="宋体"/>
          <w:sz w:val="24"/>
        </w:rPr>
        <w:t>6.8.2 振动</w:t>
      </w:r>
    </w:p>
    <w:p>
      <w:pPr>
        <w:spacing w:line="360" w:lineRule="auto"/>
        <w:rPr>
          <w:rFonts w:ascii="宋体" w:hAnsi="宋体" w:cs="宋体"/>
          <w:sz w:val="24"/>
        </w:rPr>
      </w:pPr>
      <w:r>
        <w:rPr>
          <w:rFonts w:hint="eastAsia" w:ascii="宋体" w:hAnsi="宋体" w:cs="宋体"/>
          <w:sz w:val="24"/>
        </w:rPr>
        <w:t>　　泵的振动烈度测量方法执行GB10889-89《泵的震动测量与评价方法》的标准。</w:t>
      </w:r>
    </w:p>
    <w:p>
      <w:pPr>
        <w:spacing w:line="360" w:lineRule="auto"/>
        <w:rPr>
          <w:rFonts w:ascii="宋体" w:hAnsi="宋体" w:cs="宋体"/>
          <w:sz w:val="24"/>
        </w:rPr>
      </w:pPr>
      <w:r>
        <w:rPr>
          <w:rFonts w:hint="eastAsia" w:ascii="宋体" w:hAnsi="宋体" w:cs="宋体"/>
          <w:sz w:val="24"/>
        </w:rPr>
        <w:t>6.8.3 噪声</w:t>
      </w:r>
    </w:p>
    <w:p>
      <w:pPr>
        <w:spacing w:line="360" w:lineRule="auto"/>
        <w:rPr>
          <w:rFonts w:ascii="宋体" w:hAnsi="宋体" w:cs="宋体"/>
          <w:sz w:val="24"/>
        </w:rPr>
      </w:pPr>
      <w:r>
        <w:rPr>
          <w:rFonts w:hint="eastAsia" w:ascii="宋体" w:hAnsi="宋体" w:cs="宋体"/>
          <w:sz w:val="24"/>
        </w:rPr>
        <w:t>　　泵的运转噪声应符合GB10889-89《泵的噪音测量与评价方法》的标准。</w:t>
      </w:r>
    </w:p>
    <w:p>
      <w:pPr>
        <w:spacing w:line="360" w:lineRule="auto"/>
        <w:rPr>
          <w:rFonts w:ascii="宋体" w:hAnsi="宋体" w:cs="宋体"/>
          <w:sz w:val="24"/>
        </w:rPr>
      </w:pPr>
      <w:r>
        <w:rPr>
          <w:rFonts w:hint="eastAsia" w:ascii="宋体" w:hAnsi="宋体" w:cs="宋体"/>
          <w:sz w:val="24"/>
        </w:rPr>
        <w:t>6.9　对配套设备要求</w:t>
      </w:r>
    </w:p>
    <w:p>
      <w:pPr>
        <w:spacing w:line="360" w:lineRule="auto"/>
        <w:rPr>
          <w:rFonts w:ascii="宋体" w:hAnsi="宋体" w:cs="宋体"/>
          <w:sz w:val="24"/>
        </w:rPr>
      </w:pPr>
      <w:r>
        <w:rPr>
          <w:rFonts w:hint="eastAsia" w:ascii="宋体" w:hAnsi="宋体" w:cs="宋体"/>
          <w:sz w:val="24"/>
        </w:rPr>
        <w:t>6.9.1  本规范涉及的设备，如同其他厂家配套的由供方统一协调，并对厂家提供的产品质量、进度负责。</w:t>
      </w:r>
    </w:p>
    <w:p>
      <w:pPr>
        <w:spacing w:line="360" w:lineRule="auto"/>
        <w:rPr>
          <w:rFonts w:ascii="宋体" w:hAnsi="宋体" w:cs="宋体"/>
          <w:sz w:val="24"/>
        </w:rPr>
      </w:pPr>
      <w:r>
        <w:rPr>
          <w:rFonts w:hint="eastAsia" w:ascii="宋体" w:hAnsi="宋体" w:cs="宋体"/>
          <w:sz w:val="24"/>
        </w:rPr>
        <w:t>6.9.2  所有外购件，由投标方负责选择，采用性能可靠的优质产品，并附有相应的产品合格证和说明书。</w:t>
      </w:r>
    </w:p>
    <w:p>
      <w:pPr>
        <w:spacing w:line="360" w:lineRule="auto"/>
        <w:rPr>
          <w:rFonts w:ascii="宋体" w:hAnsi="宋体" w:cs="宋体"/>
          <w:sz w:val="24"/>
        </w:rPr>
      </w:pPr>
      <w:r>
        <w:rPr>
          <w:rFonts w:hint="eastAsia" w:ascii="宋体" w:hAnsi="宋体" w:cs="宋体"/>
          <w:sz w:val="24"/>
        </w:rPr>
        <w:t>6.10  到货检验</w:t>
      </w:r>
    </w:p>
    <w:p>
      <w:pPr>
        <w:spacing w:line="360" w:lineRule="auto"/>
        <w:rPr>
          <w:rFonts w:ascii="宋体" w:hAnsi="宋体" w:cs="宋体"/>
          <w:sz w:val="24"/>
        </w:rPr>
      </w:pPr>
      <w:r>
        <w:rPr>
          <w:rFonts w:hint="eastAsia" w:ascii="宋体" w:hAnsi="宋体" w:cs="宋体"/>
          <w:sz w:val="24"/>
        </w:rPr>
        <w:t>　　转动设备运输到现场后投标方负责开箱检查，检验后应恢复至原包装。</w:t>
      </w:r>
    </w:p>
    <w:p>
      <w:pPr>
        <w:spacing w:line="360" w:lineRule="auto"/>
        <w:rPr>
          <w:rFonts w:ascii="宋体" w:hAnsi="宋体" w:cs="宋体"/>
          <w:sz w:val="24"/>
        </w:rPr>
      </w:pPr>
      <w:r>
        <w:rPr>
          <w:rFonts w:hint="eastAsia" w:ascii="宋体" w:hAnsi="宋体" w:cs="宋体"/>
          <w:sz w:val="24"/>
        </w:rPr>
        <w:t>6.11安装检验：泵安装前，应逐箱逐件进行全面地数量清点与外观质量检查。不合格的设备和零件不允许投入安装。</w:t>
      </w:r>
    </w:p>
    <w:p>
      <w:pPr>
        <w:spacing w:line="360" w:lineRule="auto"/>
        <w:rPr>
          <w:rFonts w:ascii="宋体" w:hAnsi="宋体" w:cs="宋体"/>
          <w:sz w:val="24"/>
        </w:rPr>
      </w:pPr>
      <w:r>
        <w:rPr>
          <w:rFonts w:hint="eastAsia" w:ascii="宋体" w:hAnsi="宋体" w:cs="宋体"/>
          <w:sz w:val="24"/>
        </w:rPr>
        <w:t>6.10.1泵配套安装后应进行试运转，内容包括：</w:t>
      </w:r>
    </w:p>
    <w:p>
      <w:pPr>
        <w:spacing w:line="360" w:lineRule="auto"/>
        <w:rPr>
          <w:rFonts w:ascii="宋体" w:hAnsi="宋体" w:cs="宋体"/>
          <w:sz w:val="24"/>
        </w:rPr>
      </w:pPr>
      <w:r>
        <w:rPr>
          <w:rFonts w:hint="eastAsia" w:ascii="宋体" w:hAnsi="宋体" w:cs="宋体"/>
          <w:sz w:val="24"/>
        </w:rPr>
        <w:t>　　　　a) 工作性能试验</w:t>
      </w:r>
    </w:p>
    <w:p>
      <w:pPr>
        <w:spacing w:line="360" w:lineRule="auto"/>
        <w:rPr>
          <w:rFonts w:ascii="宋体" w:hAnsi="宋体" w:cs="宋体"/>
          <w:sz w:val="24"/>
        </w:rPr>
      </w:pPr>
      <w:r>
        <w:rPr>
          <w:rFonts w:hint="eastAsia" w:ascii="宋体" w:hAnsi="宋体" w:cs="宋体"/>
          <w:sz w:val="24"/>
        </w:rPr>
        <w:t>　　　　b) 密封、温度、振动、噪音检查</w:t>
      </w:r>
    </w:p>
    <w:p>
      <w:pPr>
        <w:spacing w:line="360" w:lineRule="auto"/>
        <w:rPr>
          <w:rFonts w:ascii="宋体" w:hAnsi="宋体" w:cs="宋体"/>
          <w:sz w:val="24"/>
        </w:rPr>
      </w:pPr>
      <w:r>
        <w:rPr>
          <w:rFonts w:hint="eastAsia" w:ascii="宋体" w:hAnsi="宋体" w:cs="宋体"/>
          <w:sz w:val="24"/>
        </w:rPr>
        <w:t>6.10.2其余零件按图纸检验。</w:t>
      </w:r>
    </w:p>
    <w:p>
      <w:pPr>
        <w:spacing w:line="360" w:lineRule="auto"/>
        <w:rPr>
          <w:rFonts w:ascii="宋体" w:hAnsi="宋体"/>
          <w:b/>
          <w:sz w:val="24"/>
        </w:rPr>
      </w:pPr>
      <w:r>
        <w:rPr>
          <w:rFonts w:hint="eastAsia" w:ascii="宋体" w:hAnsi="宋体"/>
          <w:b/>
          <w:sz w:val="24"/>
        </w:rPr>
        <w:t>7  清洁、油漆、包装、装卸、运输与储存</w:t>
      </w:r>
    </w:p>
    <w:p>
      <w:pPr>
        <w:spacing w:line="360" w:lineRule="auto"/>
        <w:rPr>
          <w:rFonts w:ascii="宋体" w:hAnsi="宋体"/>
          <w:sz w:val="24"/>
        </w:rPr>
      </w:pPr>
      <w:r>
        <w:rPr>
          <w:rFonts w:hint="eastAsia" w:ascii="宋体" w:hAnsi="宋体"/>
          <w:sz w:val="24"/>
        </w:rPr>
        <w:t>投标方对以上各工序均应按工艺规程进行质量控制，防止质量受损和降低。产品按装箱进行标识。</w:t>
      </w:r>
    </w:p>
    <w:p>
      <w:pPr>
        <w:spacing w:line="360" w:lineRule="auto"/>
        <w:rPr>
          <w:rFonts w:ascii="宋体" w:hAnsi="宋体"/>
          <w:sz w:val="24"/>
        </w:rPr>
      </w:pPr>
      <w:r>
        <w:rPr>
          <w:rFonts w:hint="eastAsia" w:ascii="宋体" w:hAnsi="宋体"/>
          <w:sz w:val="24"/>
        </w:rPr>
        <w:t>7</w:t>
      </w:r>
      <w:r>
        <w:rPr>
          <w:rFonts w:ascii="宋体" w:hAnsi="宋体"/>
          <w:sz w:val="24"/>
        </w:rPr>
        <w:t xml:space="preserve">.1 </w:t>
      </w:r>
      <w:r>
        <w:rPr>
          <w:rFonts w:hint="eastAsia" w:ascii="宋体" w:hAnsi="宋体"/>
          <w:sz w:val="24"/>
        </w:rPr>
        <w:t xml:space="preserve"> 清洁和油漆</w:t>
      </w:r>
    </w:p>
    <w:p>
      <w:pPr>
        <w:spacing w:line="360" w:lineRule="auto"/>
        <w:rPr>
          <w:rFonts w:ascii="宋体" w:hAnsi="宋体"/>
          <w:sz w:val="24"/>
        </w:rPr>
      </w:pPr>
      <w:r>
        <w:rPr>
          <w:rFonts w:hint="eastAsia" w:ascii="宋体" w:hAnsi="宋体"/>
          <w:sz w:val="24"/>
        </w:rPr>
        <w:t>组装前从每个零部件内部清除全部加工垃圾，如金属切削、填充物等，应从内外表面清除所有轧屑、锈皮油脂等。油漆选用性能优良的漆种，并能适应当地环境条件。轴承和油系统的辅助设备，如贮油箱、容器及管道的全部内表面在清洗之后应涂上合适的油溶性防锈剂。设备表面应涂三层底漆两层面漆，设备外表面的颜色应依据招标方要求。</w:t>
      </w:r>
    </w:p>
    <w:p>
      <w:pPr>
        <w:tabs>
          <w:tab w:val="left" w:pos="240"/>
        </w:tabs>
        <w:snapToGrid w:val="0"/>
        <w:spacing w:line="360" w:lineRule="auto"/>
        <w:rPr>
          <w:rFonts w:ascii="宋体" w:hAnsi="宋体"/>
          <w:spacing w:val="5"/>
          <w:sz w:val="24"/>
        </w:rPr>
      </w:pPr>
      <w:r>
        <w:rPr>
          <w:rFonts w:hint="eastAsia" w:ascii="宋体" w:hAnsi="宋体"/>
          <w:spacing w:val="5"/>
          <w:sz w:val="24"/>
        </w:rPr>
        <w:t>7</w:t>
      </w:r>
      <w:r>
        <w:rPr>
          <w:rFonts w:ascii="宋体" w:hAnsi="宋体"/>
          <w:spacing w:val="5"/>
          <w:sz w:val="24"/>
        </w:rPr>
        <w:t xml:space="preserve">.2 </w:t>
      </w:r>
      <w:r>
        <w:rPr>
          <w:rFonts w:hint="eastAsia" w:ascii="宋体" w:hAnsi="宋体"/>
          <w:spacing w:val="5"/>
          <w:sz w:val="24"/>
        </w:rPr>
        <w:t>包装、运输</w:t>
      </w:r>
    </w:p>
    <w:p>
      <w:pPr>
        <w:tabs>
          <w:tab w:val="left" w:pos="240"/>
        </w:tabs>
        <w:snapToGrid w:val="0"/>
        <w:spacing w:line="360" w:lineRule="auto"/>
        <w:rPr>
          <w:rFonts w:ascii="宋体" w:hAnsi="宋体"/>
          <w:spacing w:val="5"/>
          <w:sz w:val="24"/>
        </w:rPr>
      </w:pPr>
      <w:r>
        <w:rPr>
          <w:rFonts w:hint="eastAsia" w:ascii="宋体" w:hAnsi="宋体"/>
          <w:spacing w:val="5"/>
          <w:sz w:val="24"/>
        </w:rPr>
        <w:t>7</w:t>
      </w:r>
      <w:r>
        <w:rPr>
          <w:rFonts w:ascii="宋体" w:hAnsi="宋体"/>
          <w:spacing w:val="5"/>
          <w:sz w:val="24"/>
        </w:rPr>
        <w:t xml:space="preserve">.2.1  </w:t>
      </w:r>
      <w:r>
        <w:rPr>
          <w:rFonts w:hint="eastAsia" w:ascii="宋体" w:hAnsi="宋体"/>
          <w:spacing w:val="5"/>
          <w:sz w:val="24"/>
        </w:rPr>
        <w:t>泵的包装符合</w:t>
      </w:r>
      <w:r>
        <w:rPr>
          <w:rFonts w:ascii="宋体" w:hAnsi="宋体"/>
          <w:spacing w:val="5"/>
          <w:sz w:val="24"/>
        </w:rPr>
        <w:t>GB/T13384</w:t>
      </w:r>
      <w:r>
        <w:rPr>
          <w:rFonts w:hint="eastAsia" w:ascii="宋体" w:hAnsi="宋体"/>
          <w:spacing w:val="5"/>
          <w:sz w:val="24"/>
        </w:rPr>
        <w:t>标准的规定</w:t>
      </w:r>
      <w:r>
        <w:rPr>
          <w:rFonts w:ascii="宋体" w:hAnsi="宋体"/>
          <w:spacing w:val="5"/>
          <w:sz w:val="24"/>
        </w:rPr>
        <w:t>，</w:t>
      </w:r>
      <w:r>
        <w:rPr>
          <w:rFonts w:hint="eastAsia" w:ascii="宋体" w:hAnsi="宋体"/>
          <w:spacing w:val="5"/>
          <w:sz w:val="24"/>
        </w:rPr>
        <w:t>并采取防雨、防潮、防锈、防震等措施，以免在运输过程中，由于振动和碰撞引起轴承等部件的损坏。设备出厂时，零部件的包装符合</w:t>
      </w:r>
      <w:r>
        <w:rPr>
          <w:rFonts w:ascii="宋体" w:hAnsi="宋体"/>
          <w:spacing w:val="5"/>
          <w:sz w:val="24"/>
        </w:rPr>
        <w:t>JB2647</w:t>
      </w:r>
      <w:r>
        <w:rPr>
          <w:rFonts w:hint="eastAsia" w:ascii="宋体" w:hAnsi="宋体"/>
          <w:spacing w:val="5"/>
          <w:sz w:val="24"/>
        </w:rPr>
        <w:t>的规定，分类装箱，遵循适于运输、便于安装和查找的原则。</w:t>
      </w:r>
    </w:p>
    <w:p>
      <w:pPr>
        <w:tabs>
          <w:tab w:val="left" w:pos="240"/>
        </w:tabs>
        <w:snapToGrid w:val="0"/>
        <w:spacing w:line="360" w:lineRule="auto"/>
        <w:rPr>
          <w:rFonts w:ascii="宋体" w:hAnsi="宋体"/>
          <w:sz w:val="24"/>
        </w:rPr>
      </w:pPr>
      <w:r>
        <w:rPr>
          <w:rFonts w:hint="eastAsia" w:ascii="宋体" w:hAnsi="宋体"/>
          <w:spacing w:val="5"/>
          <w:sz w:val="24"/>
        </w:rPr>
        <w:t>7</w:t>
      </w:r>
      <w:r>
        <w:rPr>
          <w:rFonts w:ascii="宋体" w:hAnsi="宋体"/>
          <w:spacing w:val="5"/>
          <w:sz w:val="24"/>
        </w:rPr>
        <w:t xml:space="preserve">.2.2  </w:t>
      </w:r>
      <w:r>
        <w:rPr>
          <w:rFonts w:hint="eastAsia" w:ascii="宋体" w:hAnsi="宋体"/>
          <w:spacing w:val="5"/>
          <w:sz w:val="24"/>
        </w:rPr>
        <w:t>设备发运前，将水全部放掉并吹干，当放水需要拆除塞子等时，投标方确保这些部件在发运前重新装好。</w:t>
      </w:r>
      <w:r>
        <w:rPr>
          <w:rFonts w:hint="eastAsia" w:ascii="宋体" w:hAnsi="宋体"/>
          <w:sz w:val="24"/>
        </w:rPr>
        <w:t>所有开口、法兰、接头应采取保护措施，以防止在运输和储存期间遭受腐蚀、损伤及进入杂物。泵的进出口、管孔应用盖板封闭。</w:t>
      </w:r>
    </w:p>
    <w:p>
      <w:pPr>
        <w:snapToGrid w:val="0"/>
        <w:spacing w:line="360" w:lineRule="auto"/>
        <w:rPr>
          <w:rFonts w:ascii="宋体" w:hAnsi="宋体"/>
          <w:sz w:val="24"/>
        </w:rPr>
      </w:pPr>
      <w:r>
        <w:rPr>
          <w:rFonts w:hint="eastAsia" w:ascii="宋体" w:hAnsi="宋体"/>
          <w:sz w:val="24"/>
        </w:rPr>
        <w:t>需要现场连接的螺纹孔或管座的焊接孔应采用螺纹或其它方式予以保护。遮盖物、紧固件不应焊在设备上。</w:t>
      </w:r>
    </w:p>
    <w:p>
      <w:pPr>
        <w:snapToGrid w:val="0"/>
        <w:spacing w:line="360" w:lineRule="auto"/>
        <w:rPr>
          <w:rFonts w:ascii="宋体" w:hAnsi="宋体"/>
          <w:sz w:val="24"/>
        </w:rPr>
      </w:pPr>
      <w:r>
        <w:rPr>
          <w:rFonts w:hint="eastAsia" w:ascii="宋体" w:hAnsi="宋体"/>
          <w:sz w:val="24"/>
        </w:rPr>
        <w:t>7.2.3设备装设用耐腐蚀材料制作的金属铭牌，金属铭牌至少包括下列内容：设备名称、设备制造厂名称、制造年月、制造厂产品编号、制造许可证编号、设备型号等。</w:t>
      </w:r>
    </w:p>
    <w:p>
      <w:pPr>
        <w:snapToGrid w:val="0"/>
        <w:spacing w:line="360" w:lineRule="auto"/>
        <w:rPr>
          <w:rFonts w:ascii="宋体" w:hAnsi="宋体"/>
          <w:b/>
          <w:sz w:val="24"/>
        </w:rPr>
      </w:pPr>
    </w:p>
    <w:p>
      <w:pPr>
        <w:rPr>
          <w:rFonts w:ascii="宋体" w:hAnsi="宋体"/>
          <w:b/>
          <w:sz w:val="24"/>
        </w:rPr>
      </w:pPr>
      <w:r>
        <w:rPr>
          <w:rFonts w:hint="eastAsia" w:ascii="宋体" w:hAnsi="宋体"/>
          <w:b/>
          <w:sz w:val="24"/>
        </w:rPr>
        <w:t>8.表格</w:t>
      </w:r>
    </w:p>
    <w:p>
      <w:pPr>
        <w:pStyle w:val="42"/>
        <w:adjustRightInd/>
        <w:textAlignment w:val="auto"/>
        <w:rPr>
          <w:rFonts w:hAnsi="宋体" w:eastAsia="宋体"/>
          <w:kern w:val="2"/>
        </w:rPr>
      </w:pPr>
      <w:r>
        <w:rPr>
          <w:rFonts w:hint="eastAsia" w:hAnsi="宋体" w:eastAsia="宋体"/>
          <w:kern w:val="2"/>
        </w:rPr>
        <w:t>按下列表格方式填写水泵的性能参数</w:t>
      </w:r>
    </w:p>
    <w:p>
      <w:pPr>
        <w:rPr>
          <w:rFonts w:ascii="宋体" w:hAnsi="宋体"/>
          <w:sz w:val="24"/>
        </w:rPr>
      </w:pPr>
      <w:r>
        <w:rPr>
          <w:rFonts w:hint="eastAsia" w:ascii="宋体" w:hAnsi="宋体"/>
          <w:sz w:val="24"/>
        </w:rPr>
        <w:t>1性能参数汇总表</w:t>
      </w:r>
    </w:p>
    <w:tbl>
      <w:tblPr>
        <w:tblStyle w:val="73"/>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46"/>
        <w:gridCol w:w="2637"/>
        <w:gridCol w:w="945"/>
        <w:gridCol w:w="1365"/>
        <w:gridCol w:w="1470"/>
        <w:gridCol w:w="15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blHeader/>
        </w:trPr>
        <w:tc>
          <w:tcPr>
            <w:tcW w:w="646" w:type="dxa"/>
          </w:tcPr>
          <w:p>
            <w:pPr>
              <w:rPr>
                <w:rFonts w:ascii="宋体" w:hAnsi="宋体"/>
                <w:sz w:val="24"/>
              </w:rPr>
            </w:pPr>
            <w:r>
              <w:rPr>
                <w:rFonts w:hint="eastAsia" w:ascii="宋体" w:hAnsi="宋体"/>
                <w:sz w:val="24"/>
              </w:rPr>
              <w:t>序号</w:t>
            </w:r>
          </w:p>
        </w:tc>
        <w:tc>
          <w:tcPr>
            <w:tcW w:w="2637" w:type="dxa"/>
          </w:tcPr>
          <w:p>
            <w:pPr>
              <w:rPr>
                <w:rFonts w:ascii="宋体" w:hAnsi="宋体"/>
                <w:sz w:val="24"/>
              </w:rPr>
            </w:pPr>
            <w:r>
              <w:rPr>
                <w:rFonts w:hint="eastAsia" w:ascii="宋体" w:hAnsi="宋体"/>
                <w:sz w:val="24"/>
              </w:rPr>
              <w:t>参数名称</w:t>
            </w:r>
          </w:p>
        </w:tc>
        <w:tc>
          <w:tcPr>
            <w:tcW w:w="945" w:type="dxa"/>
          </w:tcPr>
          <w:p>
            <w:pPr>
              <w:rPr>
                <w:rFonts w:ascii="宋体" w:hAnsi="宋体"/>
                <w:sz w:val="24"/>
              </w:rPr>
            </w:pPr>
            <w:r>
              <w:rPr>
                <w:rFonts w:hint="eastAsia" w:ascii="宋体" w:hAnsi="宋体"/>
                <w:sz w:val="24"/>
              </w:rPr>
              <w:t>单位</w:t>
            </w:r>
          </w:p>
        </w:tc>
        <w:tc>
          <w:tcPr>
            <w:tcW w:w="1365" w:type="dxa"/>
          </w:tcPr>
          <w:p>
            <w:pPr>
              <w:jc w:val="center"/>
              <w:rPr>
                <w:rFonts w:ascii="宋体" w:hAnsi="宋体"/>
                <w:sz w:val="24"/>
              </w:rPr>
            </w:pPr>
            <w:r>
              <w:rPr>
                <w:rFonts w:hint="eastAsia" w:ascii="宋体" w:hAnsi="宋体"/>
                <w:sz w:val="24"/>
              </w:rPr>
              <w:t>消防电泵</w:t>
            </w: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ascii="宋体" w:hAnsi="宋体"/>
                <w:sz w:val="24"/>
              </w:rPr>
              <w:t>1</w:t>
            </w:r>
          </w:p>
        </w:tc>
        <w:tc>
          <w:tcPr>
            <w:tcW w:w="2637" w:type="dxa"/>
          </w:tcPr>
          <w:p>
            <w:pPr>
              <w:jc w:val="center"/>
              <w:rPr>
                <w:rFonts w:ascii="宋体" w:hAnsi="宋体"/>
                <w:sz w:val="24"/>
              </w:rPr>
            </w:pPr>
            <w:r>
              <w:rPr>
                <w:rFonts w:hint="eastAsia" w:ascii="宋体" w:hAnsi="宋体"/>
                <w:sz w:val="24"/>
              </w:rPr>
              <w:t>单台泵流量</w:t>
            </w:r>
          </w:p>
        </w:tc>
        <w:tc>
          <w:tcPr>
            <w:tcW w:w="945" w:type="dxa"/>
          </w:tcPr>
          <w:p>
            <w:pPr>
              <w:jc w:val="center"/>
              <w:rPr>
                <w:rFonts w:ascii="宋体" w:hAnsi="宋体"/>
                <w:sz w:val="24"/>
              </w:rPr>
            </w:pPr>
            <w:r>
              <w:rPr>
                <w:rFonts w:ascii="宋体" w:hAnsi="宋体"/>
                <w:sz w:val="24"/>
              </w:rPr>
              <w:t>m</w:t>
            </w:r>
            <w:r>
              <w:rPr>
                <w:rFonts w:ascii="宋体" w:hAnsi="宋体"/>
                <w:sz w:val="24"/>
                <w:vertAlign w:val="superscript"/>
              </w:rPr>
              <w:t>3</w:t>
            </w:r>
            <w:r>
              <w:rPr>
                <w:rFonts w:ascii="宋体" w:hAnsi="宋体"/>
                <w:sz w:val="24"/>
              </w:rPr>
              <w:t>/</w:t>
            </w:r>
            <w:r>
              <w:rPr>
                <w:rFonts w:hint="eastAsia" w:ascii="宋体" w:hAnsi="宋体"/>
                <w:sz w:val="24"/>
              </w:rPr>
              <w:t>h</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ascii="宋体" w:hAnsi="宋体"/>
                <w:sz w:val="24"/>
              </w:rPr>
              <w:t>2</w:t>
            </w:r>
          </w:p>
        </w:tc>
        <w:tc>
          <w:tcPr>
            <w:tcW w:w="2637" w:type="dxa"/>
          </w:tcPr>
          <w:p>
            <w:pPr>
              <w:jc w:val="center"/>
              <w:rPr>
                <w:rFonts w:ascii="宋体" w:hAnsi="宋体"/>
                <w:sz w:val="24"/>
              </w:rPr>
            </w:pPr>
            <w:r>
              <w:rPr>
                <w:rFonts w:hint="eastAsia" w:ascii="宋体" w:hAnsi="宋体"/>
                <w:sz w:val="24"/>
              </w:rPr>
              <w:t>扬程</w:t>
            </w:r>
          </w:p>
        </w:tc>
        <w:tc>
          <w:tcPr>
            <w:tcW w:w="945" w:type="dxa"/>
          </w:tcPr>
          <w:p>
            <w:pPr>
              <w:jc w:val="center"/>
              <w:rPr>
                <w:rFonts w:ascii="宋体" w:hAnsi="宋体"/>
                <w:sz w:val="24"/>
              </w:rPr>
            </w:pPr>
            <w:r>
              <w:rPr>
                <w:rFonts w:hint="eastAsia" w:ascii="宋体" w:hAnsi="宋体"/>
                <w:sz w:val="24"/>
              </w:rPr>
              <w:t>m</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ascii="宋体" w:hAnsi="宋体"/>
                <w:sz w:val="24"/>
              </w:rPr>
              <w:t>3</w:t>
            </w:r>
          </w:p>
        </w:tc>
        <w:tc>
          <w:tcPr>
            <w:tcW w:w="2637" w:type="dxa"/>
          </w:tcPr>
          <w:p>
            <w:pPr>
              <w:jc w:val="center"/>
              <w:rPr>
                <w:rFonts w:ascii="宋体" w:hAnsi="宋体"/>
                <w:sz w:val="24"/>
              </w:rPr>
            </w:pPr>
            <w:r>
              <w:rPr>
                <w:rFonts w:hint="eastAsia" w:ascii="宋体" w:hAnsi="宋体"/>
                <w:sz w:val="24"/>
              </w:rPr>
              <w:t>泵轴功率</w:t>
            </w:r>
          </w:p>
        </w:tc>
        <w:tc>
          <w:tcPr>
            <w:tcW w:w="945" w:type="dxa"/>
          </w:tcPr>
          <w:p>
            <w:pPr>
              <w:jc w:val="center"/>
              <w:rPr>
                <w:rFonts w:ascii="宋体" w:hAnsi="宋体"/>
                <w:sz w:val="24"/>
              </w:rPr>
            </w:pPr>
            <w:r>
              <w:rPr>
                <w:rFonts w:ascii="宋体" w:hAnsi="宋体"/>
                <w:sz w:val="24"/>
              </w:rPr>
              <w:t>KW</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ascii="宋体" w:hAnsi="宋体"/>
                <w:sz w:val="24"/>
              </w:rPr>
              <w:t>4</w:t>
            </w:r>
          </w:p>
        </w:tc>
        <w:tc>
          <w:tcPr>
            <w:tcW w:w="2637" w:type="dxa"/>
          </w:tcPr>
          <w:p>
            <w:pPr>
              <w:jc w:val="center"/>
              <w:rPr>
                <w:rFonts w:ascii="宋体" w:hAnsi="宋体"/>
                <w:sz w:val="24"/>
              </w:rPr>
            </w:pPr>
            <w:r>
              <w:rPr>
                <w:rFonts w:hint="eastAsia" w:ascii="宋体" w:hAnsi="宋体"/>
                <w:sz w:val="24"/>
              </w:rPr>
              <w:t>转速</w:t>
            </w:r>
          </w:p>
        </w:tc>
        <w:tc>
          <w:tcPr>
            <w:tcW w:w="945" w:type="dxa"/>
          </w:tcPr>
          <w:p>
            <w:pPr>
              <w:jc w:val="center"/>
              <w:rPr>
                <w:rFonts w:ascii="宋体" w:hAnsi="宋体"/>
                <w:sz w:val="24"/>
              </w:rPr>
            </w:pPr>
            <w:r>
              <w:rPr>
                <w:rFonts w:hint="eastAsia" w:ascii="宋体" w:hAnsi="宋体"/>
                <w:sz w:val="24"/>
              </w:rPr>
              <w:t>r</w:t>
            </w:r>
            <w:r>
              <w:rPr>
                <w:rFonts w:ascii="宋体" w:hAnsi="宋体"/>
                <w:sz w:val="24"/>
              </w:rPr>
              <w:t>p</w:t>
            </w:r>
            <w:r>
              <w:rPr>
                <w:rFonts w:hint="eastAsia" w:ascii="宋体" w:hAnsi="宋体"/>
                <w:sz w:val="24"/>
              </w:rPr>
              <w:t>m</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5</w:t>
            </w:r>
          </w:p>
        </w:tc>
        <w:tc>
          <w:tcPr>
            <w:tcW w:w="2637" w:type="dxa"/>
          </w:tcPr>
          <w:p>
            <w:pPr>
              <w:jc w:val="center"/>
              <w:rPr>
                <w:rFonts w:ascii="宋体" w:hAnsi="宋体"/>
                <w:sz w:val="24"/>
              </w:rPr>
            </w:pPr>
            <w:r>
              <w:rPr>
                <w:rFonts w:ascii="宋体" w:hAnsi="宋体"/>
                <w:sz w:val="24"/>
              </w:rPr>
              <w:t>NPSHr</w:t>
            </w:r>
          </w:p>
        </w:tc>
        <w:tc>
          <w:tcPr>
            <w:tcW w:w="945" w:type="dxa"/>
          </w:tcPr>
          <w:p>
            <w:pPr>
              <w:jc w:val="center"/>
              <w:rPr>
                <w:rFonts w:ascii="宋体" w:hAnsi="宋体"/>
                <w:sz w:val="24"/>
              </w:rPr>
            </w:pPr>
            <w:r>
              <w:rPr>
                <w:rFonts w:hint="eastAsia" w:ascii="宋体" w:hAnsi="宋体"/>
                <w:sz w:val="24"/>
              </w:rPr>
              <w:t>m</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6</w:t>
            </w:r>
          </w:p>
        </w:tc>
        <w:tc>
          <w:tcPr>
            <w:tcW w:w="2637" w:type="dxa"/>
          </w:tcPr>
          <w:p>
            <w:pPr>
              <w:jc w:val="center"/>
              <w:rPr>
                <w:rFonts w:ascii="宋体" w:hAnsi="宋体"/>
                <w:sz w:val="24"/>
              </w:rPr>
            </w:pPr>
            <w:r>
              <w:rPr>
                <w:rFonts w:hint="eastAsia" w:ascii="宋体" w:hAnsi="宋体"/>
                <w:sz w:val="24"/>
              </w:rPr>
              <w:t>泵的效率</w:t>
            </w:r>
          </w:p>
        </w:tc>
        <w:tc>
          <w:tcPr>
            <w:tcW w:w="945" w:type="dxa"/>
          </w:tcPr>
          <w:p>
            <w:pPr>
              <w:jc w:val="center"/>
              <w:rPr>
                <w:rFonts w:ascii="宋体" w:hAnsi="宋体"/>
                <w:sz w:val="24"/>
              </w:rPr>
            </w:pPr>
            <w:r>
              <w:rPr>
                <w:rFonts w:ascii="宋体" w:hAnsi="宋体"/>
                <w:sz w:val="24"/>
              </w:rPr>
              <w:t>%</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7</w:t>
            </w:r>
          </w:p>
        </w:tc>
        <w:tc>
          <w:tcPr>
            <w:tcW w:w="2637" w:type="dxa"/>
          </w:tcPr>
          <w:p>
            <w:pPr>
              <w:jc w:val="center"/>
              <w:rPr>
                <w:rFonts w:ascii="宋体" w:hAnsi="宋体"/>
                <w:sz w:val="24"/>
              </w:rPr>
            </w:pPr>
            <w:r>
              <w:rPr>
                <w:rFonts w:hint="eastAsia" w:ascii="宋体" w:hAnsi="宋体"/>
                <w:sz w:val="24"/>
              </w:rPr>
              <w:t>泵设计水温</w:t>
            </w:r>
          </w:p>
        </w:tc>
        <w:tc>
          <w:tcPr>
            <w:tcW w:w="945" w:type="dxa"/>
          </w:tcPr>
          <w:p>
            <w:pPr>
              <w:jc w:val="center"/>
              <w:rPr>
                <w:rFonts w:ascii="宋体" w:hAnsi="宋体"/>
                <w:sz w:val="24"/>
              </w:rPr>
            </w:pPr>
            <w:r>
              <w:rPr>
                <w:rFonts w:hint="eastAsia" w:ascii="宋体" w:hAnsi="宋体"/>
                <w:sz w:val="24"/>
              </w:rPr>
              <w:t>℃</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8</w:t>
            </w:r>
          </w:p>
        </w:tc>
        <w:tc>
          <w:tcPr>
            <w:tcW w:w="2637" w:type="dxa"/>
          </w:tcPr>
          <w:p>
            <w:pPr>
              <w:jc w:val="center"/>
              <w:rPr>
                <w:rFonts w:ascii="宋体" w:hAnsi="宋体"/>
                <w:sz w:val="24"/>
              </w:rPr>
            </w:pPr>
            <w:r>
              <w:rPr>
                <w:rFonts w:hint="eastAsia" w:ascii="宋体" w:hAnsi="宋体"/>
                <w:sz w:val="24"/>
              </w:rPr>
              <w:t>泵体设计压力</w:t>
            </w:r>
            <w:r>
              <w:rPr>
                <w:rFonts w:ascii="宋体" w:hAnsi="宋体"/>
                <w:sz w:val="24"/>
              </w:rPr>
              <w:t>/</w:t>
            </w:r>
            <w:r>
              <w:rPr>
                <w:rFonts w:hint="eastAsia" w:ascii="宋体" w:hAnsi="宋体"/>
                <w:sz w:val="24"/>
              </w:rPr>
              <w:t>试验压力</w:t>
            </w:r>
          </w:p>
        </w:tc>
        <w:tc>
          <w:tcPr>
            <w:tcW w:w="945" w:type="dxa"/>
          </w:tcPr>
          <w:p>
            <w:pPr>
              <w:jc w:val="center"/>
              <w:rPr>
                <w:rFonts w:ascii="宋体" w:hAnsi="宋体"/>
                <w:sz w:val="24"/>
              </w:rPr>
            </w:pPr>
            <w:r>
              <w:rPr>
                <w:rFonts w:ascii="宋体" w:hAnsi="宋体"/>
                <w:sz w:val="24"/>
              </w:rPr>
              <w:t>MPa</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9</w:t>
            </w:r>
          </w:p>
        </w:tc>
        <w:tc>
          <w:tcPr>
            <w:tcW w:w="2637" w:type="dxa"/>
          </w:tcPr>
          <w:p>
            <w:pPr>
              <w:jc w:val="center"/>
              <w:rPr>
                <w:rFonts w:ascii="宋体" w:hAnsi="宋体"/>
                <w:sz w:val="24"/>
              </w:rPr>
            </w:pPr>
            <w:r>
              <w:rPr>
                <w:rFonts w:hint="eastAsia" w:ascii="宋体" w:hAnsi="宋体"/>
                <w:sz w:val="24"/>
              </w:rPr>
              <w:t>正常轴振（双振幅值）</w:t>
            </w:r>
          </w:p>
        </w:tc>
        <w:tc>
          <w:tcPr>
            <w:tcW w:w="945" w:type="dxa"/>
          </w:tcPr>
          <w:p>
            <w:pPr>
              <w:jc w:val="center"/>
              <w:rPr>
                <w:rFonts w:ascii="宋体" w:hAnsi="宋体"/>
                <w:sz w:val="24"/>
              </w:rPr>
            </w:pPr>
            <w:r>
              <w:rPr>
                <w:rFonts w:hint="eastAsia" w:ascii="宋体" w:hAnsi="宋体"/>
                <w:sz w:val="24"/>
              </w:rPr>
              <w:t>m</w:t>
            </w:r>
            <w:r>
              <w:rPr>
                <w:rFonts w:ascii="宋体" w:hAnsi="宋体"/>
                <w:sz w:val="24"/>
              </w:rPr>
              <w:t>m</w:t>
            </w:r>
            <w:r>
              <w:rPr>
                <w:rFonts w:hint="eastAsia" w:ascii="宋体" w:hAnsi="宋体"/>
                <w:sz w:val="24"/>
              </w:rPr>
              <w:t>/s</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10</w:t>
            </w:r>
          </w:p>
        </w:tc>
        <w:tc>
          <w:tcPr>
            <w:tcW w:w="2637" w:type="dxa"/>
          </w:tcPr>
          <w:p>
            <w:pPr>
              <w:jc w:val="center"/>
              <w:rPr>
                <w:rFonts w:ascii="宋体" w:hAnsi="宋体"/>
                <w:sz w:val="24"/>
              </w:rPr>
            </w:pPr>
            <w:r>
              <w:rPr>
                <w:rFonts w:hint="eastAsia" w:ascii="宋体" w:hAnsi="宋体"/>
                <w:sz w:val="24"/>
              </w:rPr>
              <w:t>电动机型号</w:t>
            </w:r>
          </w:p>
        </w:tc>
        <w:tc>
          <w:tcPr>
            <w:tcW w:w="945" w:type="dxa"/>
          </w:tcPr>
          <w:p>
            <w:pPr>
              <w:jc w:val="center"/>
              <w:rPr>
                <w:rFonts w:ascii="宋体" w:hAnsi="宋体"/>
                <w:sz w:val="24"/>
              </w:rPr>
            </w:pP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11</w:t>
            </w:r>
          </w:p>
        </w:tc>
        <w:tc>
          <w:tcPr>
            <w:tcW w:w="2637" w:type="dxa"/>
          </w:tcPr>
          <w:p>
            <w:pPr>
              <w:jc w:val="center"/>
              <w:rPr>
                <w:rFonts w:ascii="宋体" w:hAnsi="宋体"/>
                <w:sz w:val="24"/>
              </w:rPr>
            </w:pPr>
            <w:r>
              <w:rPr>
                <w:rFonts w:hint="eastAsia" w:ascii="宋体" w:hAnsi="宋体"/>
                <w:sz w:val="24"/>
              </w:rPr>
              <w:t>电动机功率</w:t>
            </w:r>
          </w:p>
        </w:tc>
        <w:tc>
          <w:tcPr>
            <w:tcW w:w="945" w:type="dxa"/>
          </w:tcPr>
          <w:p>
            <w:pPr>
              <w:jc w:val="center"/>
              <w:rPr>
                <w:rFonts w:ascii="宋体" w:hAnsi="宋体"/>
                <w:sz w:val="24"/>
              </w:rPr>
            </w:pPr>
            <w:r>
              <w:rPr>
                <w:rFonts w:hint="eastAsia" w:ascii="宋体" w:hAnsi="宋体"/>
                <w:sz w:val="24"/>
              </w:rPr>
              <w:t>Kw</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r>
              <w:rPr>
                <w:rFonts w:hint="eastAsia" w:ascii="宋体" w:hAnsi="宋体"/>
                <w:sz w:val="24"/>
              </w:rPr>
              <w:t>12</w:t>
            </w:r>
          </w:p>
        </w:tc>
        <w:tc>
          <w:tcPr>
            <w:tcW w:w="2637" w:type="dxa"/>
          </w:tcPr>
          <w:p>
            <w:pPr>
              <w:jc w:val="center"/>
              <w:rPr>
                <w:rFonts w:ascii="宋体" w:hAnsi="宋体"/>
                <w:sz w:val="24"/>
              </w:rPr>
            </w:pPr>
            <w:r>
              <w:rPr>
                <w:rFonts w:hint="eastAsia" w:ascii="宋体" w:hAnsi="宋体"/>
                <w:sz w:val="24"/>
              </w:rPr>
              <w:t>电动机电压</w:t>
            </w:r>
          </w:p>
        </w:tc>
        <w:tc>
          <w:tcPr>
            <w:tcW w:w="945" w:type="dxa"/>
          </w:tcPr>
          <w:p>
            <w:pPr>
              <w:jc w:val="center"/>
              <w:rPr>
                <w:rFonts w:ascii="宋体" w:hAnsi="宋体"/>
                <w:sz w:val="24"/>
              </w:rPr>
            </w:pPr>
            <w:r>
              <w:rPr>
                <w:rFonts w:hint="eastAsia" w:ascii="宋体" w:hAnsi="宋体"/>
                <w:sz w:val="24"/>
              </w:rPr>
              <w:t>V</w:t>
            </w: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p>
        </w:tc>
        <w:tc>
          <w:tcPr>
            <w:tcW w:w="2637" w:type="dxa"/>
          </w:tcPr>
          <w:p>
            <w:pPr>
              <w:jc w:val="center"/>
              <w:rPr>
                <w:rFonts w:ascii="宋体" w:hAnsi="宋体"/>
                <w:sz w:val="24"/>
              </w:rPr>
            </w:pPr>
          </w:p>
        </w:tc>
        <w:tc>
          <w:tcPr>
            <w:tcW w:w="945" w:type="dxa"/>
          </w:tcPr>
          <w:p>
            <w:pPr>
              <w:jc w:val="center"/>
              <w:rPr>
                <w:rFonts w:ascii="宋体" w:hAnsi="宋体"/>
                <w:sz w:val="24"/>
              </w:rPr>
            </w:pP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46" w:type="dxa"/>
          </w:tcPr>
          <w:p>
            <w:pPr>
              <w:jc w:val="center"/>
              <w:rPr>
                <w:rFonts w:ascii="宋体" w:hAnsi="宋体"/>
                <w:sz w:val="24"/>
              </w:rPr>
            </w:pPr>
          </w:p>
        </w:tc>
        <w:tc>
          <w:tcPr>
            <w:tcW w:w="2637" w:type="dxa"/>
          </w:tcPr>
          <w:p>
            <w:pPr>
              <w:jc w:val="center"/>
              <w:rPr>
                <w:rFonts w:ascii="宋体" w:hAnsi="宋体"/>
                <w:sz w:val="24"/>
              </w:rPr>
            </w:pPr>
          </w:p>
        </w:tc>
        <w:tc>
          <w:tcPr>
            <w:tcW w:w="945" w:type="dxa"/>
          </w:tcPr>
          <w:p>
            <w:pPr>
              <w:jc w:val="center"/>
              <w:rPr>
                <w:rFonts w:ascii="宋体" w:hAnsi="宋体"/>
                <w:sz w:val="24"/>
              </w:rPr>
            </w:pPr>
          </w:p>
        </w:tc>
        <w:tc>
          <w:tcPr>
            <w:tcW w:w="1365" w:type="dxa"/>
          </w:tcPr>
          <w:p>
            <w:pPr>
              <w:jc w:val="center"/>
              <w:rPr>
                <w:rFonts w:ascii="宋体" w:hAnsi="宋体"/>
                <w:sz w:val="24"/>
              </w:rPr>
            </w:pPr>
          </w:p>
        </w:tc>
        <w:tc>
          <w:tcPr>
            <w:tcW w:w="1470" w:type="dxa"/>
          </w:tcPr>
          <w:p>
            <w:pPr>
              <w:jc w:val="center"/>
              <w:rPr>
                <w:rFonts w:ascii="宋体" w:hAnsi="宋体"/>
                <w:sz w:val="24"/>
              </w:rPr>
            </w:pPr>
          </w:p>
        </w:tc>
        <w:tc>
          <w:tcPr>
            <w:tcW w:w="1575" w:type="dxa"/>
          </w:tcPr>
          <w:p>
            <w:pPr>
              <w:jc w:val="center"/>
              <w:rPr>
                <w:rFonts w:ascii="宋体" w:hAnsi="宋体"/>
                <w:sz w:val="24"/>
              </w:rPr>
            </w:pPr>
          </w:p>
        </w:tc>
      </w:tr>
    </w:tbl>
    <w:p>
      <w:pPr>
        <w:pStyle w:val="84"/>
        <w:numPr>
          <w:ilvl w:val="1"/>
          <w:numId w:val="0"/>
        </w:numPr>
        <w:adjustRightInd/>
        <w:spacing w:line="240" w:lineRule="auto"/>
        <w:jc w:val="both"/>
        <w:textAlignment w:val="auto"/>
        <w:rPr>
          <w:rFonts w:hAnsi="宋体"/>
          <w:kern w:val="2"/>
        </w:rPr>
      </w:pPr>
    </w:p>
    <w:p>
      <w:pPr>
        <w:pStyle w:val="84"/>
        <w:numPr>
          <w:ilvl w:val="1"/>
          <w:numId w:val="0"/>
        </w:numPr>
        <w:adjustRightInd/>
        <w:spacing w:line="240" w:lineRule="auto"/>
        <w:jc w:val="both"/>
        <w:textAlignment w:val="auto"/>
        <w:rPr>
          <w:rFonts w:hAnsi="宋体"/>
          <w:kern w:val="2"/>
        </w:rPr>
      </w:pPr>
    </w:p>
    <w:p>
      <w:pPr>
        <w:pStyle w:val="84"/>
        <w:numPr>
          <w:ilvl w:val="1"/>
          <w:numId w:val="0"/>
        </w:numPr>
        <w:adjustRightInd/>
        <w:spacing w:line="240" w:lineRule="auto"/>
        <w:jc w:val="both"/>
        <w:textAlignment w:val="auto"/>
        <w:rPr>
          <w:rFonts w:hAnsi="宋体"/>
          <w:kern w:val="2"/>
        </w:rPr>
      </w:pPr>
    </w:p>
    <w:p>
      <w:pPr>
        <w:pStyle w:val="84"/>
        <w:numPr>
          <w:ilvl w:val="1"/>
          <w:numId w:val="0"/>
        </w:numPr>
        <w:adjustRightInd/>
        <w:spacing w:line="240" w:lineRule="auto"/>
        <w:jc w:val="both"/>
        <w:textAlignment w:val="auto"/>
        <w:rPr>
          <w:rFonts w:hAnsi="宋体"/>
          <w:kern w:val="2"/>
        </w:rPr>
      </w:pPr>
    </w:p>
    <w:p>
      <w:pPr>
        <w:pStyle w:val="84"/>
        <w:numPr>
          <w:ilvl w:val="1"/>
          <w:numId w:val="0"/>
        </w:numPr>
        <w:adjustRightInd/>
        <w:spacing w:line="240" w:lineRule="auto"/>
        <w:jc w:val="both"/>
        <w:textAlignment w:val="auto"/>
        <w:rPr>
          <w:rFonts w:hAnsi="宋体"/>
          <w:kern w:val="2"/>
        </w:rPr>
      </w:pPr>
    </w:p>
    <w:p>
      <w:pPr>
        <w:pStyle w:val="84"/>
        <w:numPr>
          <w:ilvl w:val="1"/>
          <w:numId w:val="0"/>
        </w:numPr>
        <w:adjustRightInd/>
        <w:spacing w:line="240" w:lineRule="auto"/>
        <w:jc w:val="both"/>
        <w:textAlignment w:val="auto"/>
        <w:rPr>
          <w:rFonts w:hAnsi="宋体"/>
        </w:rPr>
      </w:pPr>
      <w:r>
        <w:rPr>
          <w:rFonts w:hint="eastAsia" w:hAnsi="宋体"/>
          <w:kern w:val="2"/>
        </w:rPr>
        <w:t>2设备材质表</w:t>
      </w:r>
    </w:p>
    <w:tbl>
      <w:tblPr>
        <w:tblStyle w:val="73"/>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785"/>
        <w:gridCol w:w="4067"/>
        <w:gridCol w:w="27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序号</w:t>
            </w:r>
          </w:p>
        </w:tc>
        <w:tc>
          <w:tcPr>
            <w:tcW w:w="4067" w:type="dxa"/>
          </w:tcPr>
          <w:p>
            <w:pPr>
              <w:jc w:val="center"/>
              <w:rPr>
                <w:rFonts w:ascii="宋体" w:hAnsi="宋体"/>
                <w:sz w:val="24"/>
              </w:rPr>
            </w:pPr>
            <w:r>
              <w:rPr>
                <w:rFonts w:hint="eastAsia" w:ascii="宋体" w:hAnsi="宋体"/>
                <w:sz w:val="24"/>
              </w:rPr>
              <w:t>部件名称</w:t>
            </w:r>
          </w:p>
        </w:tc>
        <w:tc>
          <w:tcPr>
            <w:tcW w:w="2758" w:type="dxa"/>
          </w:tcPr>
          <w:p>
            <w:pPr>
              <w:jc w:val="center"/>
              <w:rPr>
                <w:rFonts w:ascii="宋体" w:hAnsi="宋体"/>
                <w:sz w:val="24"/>
              </w:rPr>
            </w:pPr>
            <w:r>
              <w:rPr>
                <w:rFonts w:hint="eastAsia" w:ascii="宋体" w:hAnsi="宋体"/>
                <w:sz w:val="24"/>
              </w:rPr>
              <w:t>材质及牌号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1</w:t>
            </w:r>
          </w:p>
        </w:tc>
        <w:tc>
          <w:tcPr>
            <w:tcW w:w="4067" w:type="dxa"/>
          </w:tcPr>
          <w:p>
            <w:pPr>
              <w:jc w:val="center"/>
              <w:rPr>
                <w:rFonts w:ascii="宋体" w:hAnsi="宋体"/>
                <w:sz w:val="24"/>
              </w:rPr>
            </w:pPr>
            <w:r>
              <w:rPr>
                <w:rFonts w:hint="eastAsia" w:ascii="宋体" w:hAnsi="宋体"/>
                <w:sz w:val="24"/>
              </w:rPr>
              <w:t>泵壳</w:t>
            </w: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2</w:t>
            </w:r>
          </w:p>
        </w:tc>
        <w:tc>
          <w:tcPr>
            <w:tcW w:w="4067" w:type="dxa"/>
          </w:tcPr>
          <w:p>
            <w:pPr>
              <w:jc w:val="center"/>
              <w:rPr>
                <w:rFonts w:ascii="宋体" w:hAnsi="宋体"/>
                <w:sz w:val="24"/>
              </w:rPr>
            </w:pPr>
            <w:r>
              <w:rPr>
                <w:rFonts w:hint="eastAsia" w:ascii="宋体" w:hAnsi="宋体"/>
                <w:sz w:val="24"/>
              </w:rPr>
              <w:t>泵叶轮</w:t>
            </w: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3</w:t>
            </w:r>
          </w:p>
        </w:tc>
        <w:tc>
          <w:tcPr>
            <w:tcW w:w="4067" w:type="dxa"/>
          </w:tcPr>
          <w:p>
            <w:pPr>
              <w:jc w:val="center"/>
              <w:rPr>
                <w:rFonts w:ascii="宋体" w:hAnsi="宋体"/>
                <w:sz w:val="24"/>
              </w:rPr>
            </w:pPr>
            <w:r>
              <w:rPr>
                <w:rFonts w:hint="eastAsia" w:ascii="宋体" w:hAnsi="宋体"/>
                <w:sz w:val="24"/>
              </w:rPr>
              <w:t>泵轴</w:t>
            </w: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5</w:t>
            </w:r>
          </w:p>
        </w:tc>
        <w:tc>
          <w:tcPr>
            <w:tcW w:w="4067" w:type="dxa"/>
          </w:tcPr>
          <w:p>
            <w:pPr>
              <w:jc w:val="center"/>
              <w:rPr>
                <w:rFonts w:ascii="宋体" w:hAnsi="宋体"/>
                <w:sz w:val="24"/>
              </w:rPr>
            </w:pPr>
            <w:r>
              <w:rPr>
                <w:rFonts w:hint="eastAsia" w:ascii="宋体" w:hAnsi="宋体"/>
                <w:sz w:val="24"/>
              </w:rPr>
              <w:t>泵底板</w:t>
            </w: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r>
              <w:rPr>
                <w:rFonts w:hint="eastAsia" w:ascii="宋体" w:hAnsi="宋体"/>
                <w:sz w:val="24"/>
              </w:rPr>
              <w:t>6</w:t>
            </w:r>
          </w:p>
        </w:tc>
        <w:tc>
          <w:tcPr>
            <w:tcW w:w="4067" w:type="dxa"/>
          </w:tcPr>
          <w:p>
            <w:pPr>
              <w:jc w:val="center"/>
              <w:rPr>
                <w:rFonts w:ascii="宋体" w:hAnsi="宋体"/>
                <w:sz w:val="24"/>
              </w:rPr>
            </w:pPr>
            <w:r>
              <w:rPr>
                <w:rFonts w:hint="eastAsia" w:ascii="宋体" w:hAnsi="宋体"/>
                <w:sz w:val="24"/>
              </w:rPr>
              <w:t>泵轴封</w:t>
            </w: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p>
        </w:tc>
        <w:tc>
          <w:tcPr>
            <w:tcW w:w="4067" w:type="dxa"/>
          </w:tcPr>
          <w:p>
            <w:pPr>
              <w:jc w:val="center"/>
              <w:rPr>
                <w:rFonts w:ascii="宋体" w:hAnsi="宋体"/>
                <w:sz w:val="24"/>
              </w:rPr>
            </w:pP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p>
        </w:tc>
        <w:tc>
          <w:tcPr>
            <w:tcW w:w="4067" w:type="dxa"/>
          </w:tcPr>
          <w:p>
            <w:pPr>
              <w:jc w:val="center"/>
              <w:rPr>
                <w:rFonts w:ascii="宋体" w:hAnsi="宋体"/>
                <w:sz w:val="24"/>
              </w:rPr>
            </w:pPr>
          </w:p>
        </w:tc>
        <w:tc>
          <w:tcPr>
            <w:tcW w:w="2758" w:type="dxa"/>
          </w:tcPr>
          <w:p>
            <w:pPr>
              <w:jc w:val="center"/>
              <w:rPr>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hAnsi="宋体"/>
                <w:sz w:val="24"/>
              </w:rPr>
            </w:pPr>
          </w:p>
        </w:tc>
        <w:tc>
          <w:tcPr>
            <w:tcW w:w="4067" w:type="dxa"/>
          </w:tcPr>
          <w:p>
            <w:pPr>
              <w:jc w:val="center"/>
              <w:rPr>
                <w:rFonts w:ascii="宋体" w:hAnsi="宋体"/>
                <w:sz w:val="24"/>
              </w:rPr>
            </w:pPr>
          </w:p>
        </w:tc>
        <w:tc>
          <w:tcPr>
            <w:tcW w:w="2758" w:type="dxa"/>
          </w:tcPr>
          <w:p>
            <w:pPr>
              <w:jc w:val="center"/>
              <w:rPr>
                <w:rFonts w:ascii="宋体" w:hAnsi="宋体"/>
                <w:sz w:val="24"/>
              </w:rPr>
            </w:pPr>
          </w:p>
        </w:tc>
      </w:tr>
    </w:tbl>
    <w:p>
      <w:pPr>
        <w:rPr>
          <w:rFonts w:ascii="宋体" w:hAnsi="宋体"/>
          <w:sz w:val="24"/>
        </w:rPr>
      </w:pPr>
    </w:p>
    <w:p>
      <w:pPr>
        <w:rPr>
          <w:rFonts w:ascii="宋体"/>
          <w:sz w:val="24"/>
        </w:rPr>
      </w:pPr>
      <w:r>
        <w:rPr>
          <w:rFonts w:hint="eastAsia" w:ascii="宋体"/>
          <w:sz w:val="24"/>
        </w:rPr>
        <w:t>3柴油机消防泵性能参数汇总表</w:t>
      </w:r>
    </w:p>
    <w:tbl>
      <w:tblPr>
        <w:tblStyle w:val="73"/>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7"/>
        <w:gridCol w:w="2386"/>
        <w:gridCol w:w="945"/>
        <w:gridCol w:w="1365"/>
        <w:gridCol w:w="1470"/>
        <w:gridCol w:w="15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blHeader/>
        </w:trPr>
        <w:tc>
          <w:tcPr>
            <w:tcW w:w="897" w:type="dxa"/>
          </w:tcPr>
          <w:p>
            <w:pPr>
              <w:rPr>
                <w:rFonts w:ascii="宋体"/>
                <w:sz w:val="24"/>
              </w:rPr>
            </w:pPr>
            <w:r>
              <w:rPr>
                <w:rFonts w:hint="eastAsia" w:ascii="宋体"/>
                <w:sz w:val="24"/>
              </w:rPr>
              <w:t xml:space="preserve">   1</w:t>
            </w:r>
          </w:p>
        </w:tc>
        <w:tc>
          <w:tcPr>
            <w:tcW w:w="2386" w:type="dxa"/>
          </w:tcPr>
          <w:p>
            <w:pPr>
              <w:jc w:val="center"/>
              <w:rPr>
                <w:sz w:val="24"/>
              </w:rPr>
            </w:pPr>
            <w:r>
              <w:rPr>
                <w:rFonts w:hint="eastAsia"/>
                <w:sz w:val="24"/>
              </w:rPr>
              <w:t>柴油机型号</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2</w:t>
            </w:r>
          </w:p>
        </w:tc>
        <w:tc>
          <w:tcPr>
            <w:tcW w:w="2386" w:type="dxa"/>
          </w:tcPr>
          <w:p>
            <w:pPr>
              <w:jc w:val="center"/>
              <w:rPr>
                <w:sz w:val="24"/>
              </w:rPr>
            </w:pPr>
            <w:r>
              <w:rPr>
                <w:rFonts w:hint="eastAsia"/>
                <w:sz w:val="24"/>
              </w:rPr>
              <w:t>柴油机生产厂家</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3</w:t>
            </w:r>
          </w:p>
        </w:tc>
        <w:tc>
          <w:tcPr>
            <w:tcW w:w="2386" w:type="dxa"/>
          </w:tcPr>
          <w:p>
            <w:pPr>
              <w:jc w:val="center"/>
              <w:rPr>
                <w:sz w:val="24"/>
              </w:rPr>
            </w:pPr>
            <w:r>
              <w:rPr>
                <w:rFonts w:hint="eastAsia"/>
                <w:sz w:val="24"/>
              </w:rPr>
              <w:t>柴油机最大输出功率</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4</w:t>
            </w:r>
          </w:p>
        </w:tc>
        <w:tc>
          <w:tcPr>
            <w:tcW w:w="2386" w:type="dxa"/>
          </w:tcPr>
          <w:p>
            <w:pPr>
              <w:jc w:val="center"/>
              <w:rPr>
                <w:sz w:val="24"/>
              </w:rPr>
            </w:pPr>
            <w:r>
              <w:rPr>
                <w:rFonts w:hint="eastAsia"/>
                <w:sz w:val="24"/>
              </w:rPr>
              <w:t>柴油机最低运行负荷</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5</w:t>
            </w:r>
          </w:p>
        </w:tc>
        <w:tc>
          <w:tcPr>
            <w:tcW w:w="2386" w:type="dxa"/>
          </w:tcPr>
          <w:p>
            <w:pPr>
              <w:jc w:val="center"/>
              <w:rPr>
                <w:sz w:val="24"/>
              </w:rPr>
            </w:pPr>
            <w:r>
              <w:rPr>
                <w:rFonts w:hint="eastAsia"/>
                <w:sz w:val="24"/>
              </w:rPr>
              <w:t>柴油机启动时间</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6</w:t>
            </w:r>
          </w:p>
        </w:tc>
        <w:tc>
          <w:tcPr>
            <w:tcW w:w="2386" w:type="dxa"/>
          </w:tcPr>
          <w:p>
            <w:pPr>
              <w:jc w:val="center"/>
              <w:rPr>
                <w:sz w:val="24"/>
              </w:rPr>
            </w:pPr>
            <w:r>
              <w:rPr>
                <w:rFonts w:hint="eastAsia"/>
                <w:sz w:val="24"/>
              </w:rPr>
              <w:t>柴油机变速器增速比</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7</w:t>
            </w:r>
          </w:p>
        </w:tc>
        <w:tc>
          <w:tcPr>
            <w:tcW w:w="2386" w:type="dxa"/>
          </w:tcPr>
          <w:p>
            <w:pPr>
              <w:jc w:val="center"/>
              <w:rPr>
                <w:sz w:val="24"/>
              </w:rPr>
            </w:pPr>
            <w:r>
              <w:rPr>
                <w:rFonts w:hint="eastAsia"/>
                <w:sz w:val="24"/>
              </w:rPr>
              <w:t>柴油机调速方式</w:t>
            </w:r>
          </w:p>
        </w:tc>
        <w:tc>
          <w:tcPr>
            <w:tcW w:w="945" w:type="dxa"/>
          </w:tcPr>
          <w:p>
            <w:pPr>
              <w:jc w:val="center"/>
              <w:rPr>
                <w:rFonts w:ascii="宋体"/>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8</w:t>
            </w:r>
          </w:p>
        </w:tc>
        <w:tc>
          <w:tcPr>
            <w:tcW w:w="2386" w:type="dxa"/>
          </w:tcPr>
          <w:p>
            <w:pPr>
              <w:jc w:val="center"/>
              <w:rPr>
                <w:rFonts w:ascii="宋体"/>
                <w:sz w:val="24"/>
              </w:rPr>
            </w:pPr>
            <w:r>
              <w:rPr>
                <w:rFonts w:hint="eastAsia"/>
                <w:sz w:val="24"/>
              </w:rPr>
              <w:t>单台泵流量</w:t>
            </w:r>
          </w:p>
        </w:tc>
        <w:tc>
          <w:tcPr>
            <w:tcW w:w="945" w:type="dxa"/>
          </w:tcPr>
          <w:p>
            <w:pPr>
              <w:jc w:val="center"/>
              <w:rPr>
                <w:rFonts w:ascii="宋体"/>
                <w:sz w:val="24"/>
              </w:rPr>
            </w:pPr>
            <w:r>
              <w:rPr>
                <w:sz w:val="24"/>
              </w:rPr>
              <w:t>m</w:t>
            </w:r>
            <w:r>
              <w:rPr>
                <w:sz w:val="24"/>
                <w:vertAlign w:val="superscript"/>
              </w:rPr>
              <w:t>3</w:t>
            </w:r>
            <w:r>
              <w:rPr>
                <w:sz w:val="24"/>
              </w:rPr>
              <w:t>/</w:t>
            </w:r>
            <w:r>
              <w:rPr>
                <w:rFonts w:hint="eastAsia"/>
                <w:sz w:val="24"/>
              </w:rPr>
              <w:t>h</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9</w:t>
            </w:r>
          </w:p>
        </w:tc>
        <w:tc>
          <w:tcPr>
            <w:tcW w:w="2386" w:type="dxa"/>
          </w:tcPr>
          <w:p>
            <w:pPr>
              <w:jc w:val="center"/>
              <w:rPr>
                <w:rFonts w:ascii="宋体"/>
                <w:sz w:val="24"/>
              </w:rPr>
            </w:pPr>
            <w:r>
              <w:rPr>
                <w:rFonts w:hint="eastAsia" w:ascii="宋体"/>
                <w:sz w:val="24"/>
              </w:rPr>
              <w:t>扬程</w:t>
            </w:r>
          </w:p>
        </w:tc>
        <w:tc>
          <w:tcPr>
            <w:tcW w:w="945" w:type="dxa"/>
          </w:tcPr>
          <w:p>
            <w:pPr>
              <w:jc w:val="center"/>
              <w:rPr>
                <w:rFonts w:ascii="宋体"/>
                <w:sz w:val="24"/>
              </w:rPr>
            </w:pPr>
            <w:r>
              <w:rPr>
                <w:rFonts w:hint="eastAsia" w:ascii="宋体"/>
                <w:sz w:val="24"/>
              </w:rPr>
              <w:t>m</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10</w:t>
            </w:r>
          </w:p>
        </w:tc>
        <w:tc>
          <w:tcPr>
            <w:tcW w:w="2386" w:type="dxa"/>
          </w:tcPr>
          <w:p>
            <w:pPr>
              <w:jc w:val="center"/>
              <w:rPr>
                <w:sz w:val="24"/>
              </w:rPr>
            </w:pPr>
            <w:r>
              <w:rPr>
                <w:rFonts w:hint="eastAsia"/>
                <w:sz w:val="24"/>
              </w:rPr>
              <w:t>泵轴功率</w:t>
            </w:r>
          </w:p>
        </w:tc>
        <w:tc>
          <w:tcPr>
            <w:tcW w:w="945" w:type="dxa"/>
          </w:tcPr>
          <w:p>
            <w:pPr>
              <w:jc w:val="center"/>
              <w:rPr>
                <w:rFonts w:ascii="宋体"/>
                <w:sz w:val="24"/>
              </w:rPr>
            </w:pPr>
            <w:r>
              <w:rPr>
                <w:sz w:val="24"/>
              </w:rPr>
              <w:t>KW</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11</w:t>
            </w:r>
          </w:p>
        </w:tc>
        <w:tc>
          <w:tcPr>
            <w:tcW w:w="2386" w:type="dxa"/>
          </w:tcPr>
          <w:p>
            <w:pPr>
              <w:jc w:val="center"/>
              <w:rPr>
                <w:rFonts w:ascii="宋体"/>
                <w:sz w:val="24"/>
              </w:rPr>
            </w:pPr>
            <w:r>
              <w:rPr>
                <w:rFonts w:hint="eastAsia"/>
                <w:sz w:val="24"/>
              </w:rPr>
              <w:t>转速</w:t>
            </w:r>
          </w:p>
        </w:tc>
        <w:tc>
          <w:tcPr>
            <w:tcW w:w="945" w:type="dxa"/>
          </w:tcPr>
          <w:p>
            <w:pPr>
              <w:jc w:val="center"/>
              <w:rPr>
                <w:rFonts w:ascii="宋体"/>
                <w:sz w:val="24"/>
              </w:rPr>
            </w:pPr>
            <w:r>
              <w:rPr>
                <w:rFonts w:hint="eastAsia" w:ascii="宋体"/>
                <w:sz w:val="24"/>
              </w:rPr>
              <w:t>r</w:t>
            </w:r>
            <w:r>
              <w:rPr>
                <w:rFonts w:ascii="宋体"/>
                <w:sz w:val="24"/>
              </w:rPr>
              <w:t>p</w:t>
            </w:r>
            <w:r>
              <w:rPr>
                <w:rFonts w:hint="eastAsia" w:ascii="宋体"/>
                <w:sz w:val="24"/>
              </w:rPr>
              <w:t>m</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12</w:t>
            </w:r>
          </w:p>
        </w:tc>
        <w:tc>
          <w:tcPr>
            <w:tcW w:w="2386" w:type="dxa"/>
          </w:tcPr>
          <w:p>
            <w:pPr>
              <w:jc w:val="center"/>
              <w:rPr>
                <w:sz w:val="24"/>
              </w:rPr>
            </w:pPr>
            <w:r>
              <w:rPr>
                <w:sz w:val="24"/>
              </w:rPr>
              <w:t>NPSHr</w:t>
            </w:r>
          </w:p>
        </w:tc>
        <w:tc>
          <w:tcPr>
            <w:tcW w:w="945" w:type="dxa"/>
          </w:tcPr>
          <w:p>
            <w:pPr>
              <w:jc w:val="center"/>
              <w:rPr>
                <w:rFonts w:ascii="宋体"/>
                <w:sz w:val="24"/>
              </w:rPr>
            </w:pPr>
            <w:r>
              <w:rPr>
                <w:rFonts w:hint="eastAsia" w:ascii="宋体"/>
                <w:sz w:val="24"/>
              </w:rPr>
              <w:t>m</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13</w:t>
            </w:r>
          </w:p>
        </w:tc>
        <w:tc>
          <w:tcPr>
            <w:tcW w:w="2386" w:type="dxa"/>
          </w:tcPr>
          <w:p>
            <w:pPr>
              <w:jc w:val="center"/>
              <w:rPr>
                <w:sz w:val="24"/>
              </w:rPr>
            </w:pPr>
            <w:r>
              <w:rPr>
                <w:rFonts w:hint="eastAsia"/>
                <w:sz w:val="24"/>
              </w:rPr>
              <w:t>泵的效率</w:t>
            </w:r>
          </w:p>
        </w:tc>
        <w:tc>
          <w:tcPr>
            <w:tcW w:w="945" w:type="dxa"/>
          </w:tcPr>
          <w:p>
            <w:pPr>
              <w:jc w:val="center"/>
              <w:rPr>
                <w:rFonts w:ascii="宋体"/>
                <w:sz w:val="24"/>
              </w:rPr>
            </w:pPr>
            <w:r>
              <w:rPr>
                <w:sz w:val="24"/>
              </w:rPr>
              <w:t>%</w:t>
            </w: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7" w:type="dxa"/>
          </w:tcPr>
          <w:p>
            <w:pPr>
              <w:jc w:val="center"/>
              <w:rPr>
                <w:rFonts w:ascii="宋体"/>
                <w:sz w:val="24"/>
              </w:rPr>
            </w:pPr>
            <w:r>
              <w:rPr>
                <w:rFonts w:hint="eastAsia" w:ascii="宋体"/>
                <w:sz w:val="24"/>
              </w:rPr>
              <w:t>14</w:t>
            </w:r>
          </w:p>
        </w:tc>
        <w:tc>
          <w:tcPr>
            <w:tcW w:w="2386" w:type="dxa"/>
          </w:tcPr>
          <w:p>
            <w:pPr>
              <w:jc w:val="center"/>
              <w:rPr>
                <w:sz w:val="24"/>
              </w:rPr>
            </w:pPr>
            <w:r>
              <w:rPr>
                <w:rFonts w:hint="eastAsia"/>
                <w:sz w:val="24"/>
              </w:rPr>
              <w:t>重量</w:t>
            </w:r>
          </w:p>
        </w:tc>
        <w:tc>
          <w:tcPr>
            <w:tcW w:w="945" w:type="dxa"/>
          </w:tcPr>
          <w:p>
            <w:pPr>
              <w:jc w:val="center"/>
              <w:rPr>
                <w:sz w:val="24"/>
              </w:rPr>
            </w:pPr>
          </w:p>
        </w:tc>
        <w:tc>
          <w:tcPr>
            <w:tcW w:w="1365" w:type="dxa"/>
          </w:tcPr>
          <w:p>
            <w:pPr>
              <w:jc w:val="center"/>
              <w:rPr>
                <w:rFonts w:ascii="宋体"/>
                <w:sz w:val="24"/>
              </w:rPr>
            </w:pPr>
          </w:p>
        </w:tc>
        <w:tc>
          <w:tcPr>
            <w:tcW w:w="1470" w:type="dxa"/>
          </w:tcPr>
          <w:p>
            <w:pPr>
              <w:jc w:val="center"/>
              <w:rPr>
                <w:rFonts w:ascii="宋体"/>
                <w:sz w:val="24"/>
              </w:rPr>
            </w:pPr>
          </w:p>
        </w:tc>
        <w:tc>
          <w:tcPr>
            <w:tcW w:w="1575" w:type="dxa"/>
          </w:tcPr>
          <w:p>
            <w:pPr>
              <w:jc w:val="center"/>
              <w:rPr>
                <w:rFonts w:ascii="宋体"/>
                <w:sz w:val="24"/>
              </w:rPr>
            </w:pPr>
          </w:p>
        </w:tc>
      </w:tr>
    </w:tbl>
    <w:p>
      <w:pPr>
        <w:pStyle w:val="84"/>
        <w:numPr>
          <w:ilvl w:val="1"/>
          <w:numId w:val="0"/>
        </w:numPr>
        <w:adjustRightInd/>
        <w:spacing w:line="240" w:lineRule="auto"/>
        <w:textAlignment w:val="auto"/>
        <w:rPr>
          <w:rFonts w:ascii="Times New Roman"/>
          <w:kern w:val="2"/>
        </w:rPr>
      </w:pPr>
    </w:p>
    <w:p>
      <w:pPr>
        <w:pStyle w:val="84"/>
        <w:numPr>
          <w:ilvl w:val="1"/>
          <w:numId w:val="0"/>
        </w:numPr>
        <w:adjustRightInd/>
        <w:spacing w:line="240" w:lineRule="auto"/>
        <w:jc w:val="both"/>
        <w:textAlignment w:val="auto"/>
      </w:pPr>
      <w:r>
        <w:rPr>
          <w:rFonts w:hint="eastAsia" w:ascii="Times New Roman"/>
          <w:kern w:val="2"/>
        </w:rPr>
        <w:t>4设备材质表</w:t>
      </w:r>
    </w:p>
    <w:tbl>
      <w:tblPr>
        <w:tblStyle w:val="73"/>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785"/>
        <w:gridCol w:w="4067"/>
        <w:gridCol w:w="27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39" w:hRule="atLeast"/>
        </w:trPr>
        <w:tc>
          <w:tcPr>
            <w:tcW w:w="1785" w:type="dxa"/>
          </w:tcPr>
          <w:p>
            <w:pPr>
              <w:jc w:val="center"/>
              <w:rPr>
                <w:rFonts w:ascii="宋体"/>
                <w:sz w:val="24"/>
              </w:rPr>
            </w:pPr>
            <w:r>
              <w:rPr>
                <w:rFonts w:hint="eastAsia" w:ascii="宋体"/>
                <w:sz w:val="24"/>
              </w:rPr>
              <w:t>序号</w:t>
            </w:r>
          </w:p>
        </w:tc>
        <w:tc>
          <w:tcPr>
            <w:tcW w:w="4067" w:type="dxa"/>
          </w:tcPr>
          <w:p>
            <w:pPr>
              <w:jc w:val="center"/>
              <w:rPr>
                <w:rFonts w:ascii="宋体"/>
                <w:sz w:val="24"/>
              </w:rPr>
            </w:pPr>
            <w:r>
              <w:rPr>
                <w:rFonts w:hint="eastAsia" w:ascii="宋体"/>
                <w:sz w:val="24"/>
              </w:rPr>
              <w:t>部件名称</w:t>
            </w:r>
          </w:p>
        </w:tc>
        <w:tc>
          <w:tcPr>
            <w:tcW w:w="2758" w:type="dxa"/>
          </w:tcPr>
          <w:p>
            <w:pPr>
              <w:jc w:val="center"/>
              <w:rPr>
                <w:rFonts w:ascii="宋体"/>
                <w:sz w:val="24"/>
              </w:rPr>
            </w:pPr>
            <w:r>
              <w:rPr>
                <w:rFonts w:hint="eastAsia" w:ascii="宋体"/>
                <w:sz w:val="24"/>
              </w:rPr>
              <w:t>材质及牌号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1</w:t>
            </w:r>
          </w:p>
        </w:tc>
        <w:tc>
          <w:tcPr>
            <w:tcW w:w="4067" w:type="dxa"/>
          </w:tcPr>
          <w:p>
            <w:pPr>
              <w:jc w:val="center"/>
              <w:rPr>
                <w:rFonts w:ascii="宋体"/>
                <w:sz w:val="24"/>
              </w:rPr>
            </w:pPr>
            <w:r>
              <w:rPr>
                <w:rFonts w:hint="eastAsia"/>
                <w:sz w:val="24"/>
              </w:rPr>
              <w:t>泵壳</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2</w:t>
            </w:r>
          </w:p>
        </w:tc>
        <w:tc>
          <w:tcPr>
            <w:tcW w:w="4067" w:type="dxa"/>
          </w:tcPr>
          <w:p>
            <w:pPr>
              <w:jc w:val="center"/>
              <w:rPr>
                <w:rFonts w:ascii="宋体"/>
                <w:sz w:val="24"/>
              </w:rPr>
            </w:pPr>
            <w:r>
              <w:rPr>
                <w:rFonts w:hint="eastAsia"/>
                <w:sz w:val="24"/>
              </w:rPr>
              <w:t>泵叶轮</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3</w:t>
            </w:r>
          </w:p>
        </w:tc>
        <w:tc>
          <w:tcPr>
            <w:tcW w:w="4067" w:type="dxa"/>
          </w:tcPr>
          <w:p>
            <w:pPr>
              <w:jc w:val="center"/>
              <w:rPr>
                <w:rFonts w:ascii="宋体"/>
                <w:sz w:val="24"/>
              </w:rPr>
            </w:pPr>
            <w:r>
              <w:rPr>
                <w:rFonts w:hint="eastAsia" w:ascii="宋体"/>
                <w:sz w:val="24"/>
              </w:rPr>
              <w:t>泵轴</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5</w:t>
            </w:r>
          </w:p>
        </w:tc>
        <w:tc>
          <w:tcPr>
            <w:tcW w:w="4067" w:type="dxa"/>
          </w:tcPr>
          <w:p>
            <w:pPr>
              <w:jc w:val="center"/>
              <w:rPr>
                <w:rFonts w:ascii="宋体"/>
                <w:sz w:val="24"/>
              </w:rPr>
            </w:pPr>
            <w:r>
              <w:rPr>
                <w:rFonts w:hint="eastAsia" w:ascii="宋体"/>
                <w:sz w:val="24"/>
              </w:rPr>
              <w:t>泵底板</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6</w:t>
            </w:r>
          </w:p>
        </w:tc>
        <w:tc>
          <w:tcPr>
            <w:tcW w:w="4067" w:type="dxa"/>
          </w:tcPr>
          <w:p>
            <w:pPr>
              <w:jc w:val="center"/>
              <w:rPr>
                <w:rFonts w:ascii="宋体"/>
                <w:sz w:val="24"/>
              </w:rPr>
            </w:pPr>
            <w:r>
              <w:rPr>
                <w:rFonts w:hint="eastAsia" w:ascii="宋体"/>
                <w:sz w:val="24"/>
              </w:rPr>
              <w:t>泵轴封</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7</w:t>
            </w:r>
          </w:p>
        </w:tc>
        <w:tc>
          <w:tcPr>
            <w:tcW w:w="4067" w:type="dxa"/>
          </w:tcPr>
          <w:p>
            <w:pPr>
              <w:jc w:val="center"/>
              <w:rPr>
                <w:rFonts w:ascii="宋体"/>
                <w:sz w:val="24"/>
              </w:rPr>
            </w:pPr>
            <w:r>
              <w:rPr>
                <w:rFonts w:hint="eastAsia" w:ascii="宋体"/>
                <w:sz w:val="24"/>
              </w:rPr>
              <w:t>柴油机气缸</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8</w:t>
            </w:r>
          </w:p>
        </w:tc>
        <w:tc>
          <w:tcPr>
            <w:tcW w:w="4067" w:type="dxa"/>
          </w:tcPr>
          <w:p>
            <w:pPr>
              <w:jc w:val="center"/>
              <w:rPr>
                <w:rFonts w:ascii="宋体"/>
                <w:sz w:val="24"/>
              </w:rPr>
            </w:pPr>
            <w:r>
              <w:rPr>
                <w:rFonts w:hint="eastAsia" w:ascii="宋体"/>
                <w:sz w:val="24"/>
              </w:rPr>
              <w:t>柴油机活塞</w:t>
            </w:r>
          </w:p>
        </w:tc>
        <w:tc>
          <w:tcPr>
            <w:tcW w:w="2758" w:type="dxa"/>
          </w:tcPr>
          <w:p>
            <w:pPr>
              <w:jc w:val="center"/>
              <w:rPr>
                <w:rFonts w:asci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1785" w:type="dxa"/>
          </w:tcPr>
          <w:p>
            <w:pPr>
              <w:jc w:val="center"/>
              <w:rPr>
                <w:rFonts w:ascii="宋体"/>
                <w:sz w:val="24"/>
              </w:rPr>
            </w:pPr>
            <w:r>
              <w:rPr>
                <w:rFonts w:hint="eastAsia" w:ascii="宋体"/>
                <w:sz w:val="24"/>
              </w:rPr>
              <w:t>9</w:t>
            </w:r>
          </w:p>
        </w:tc>
        <w:tc>
          <w:tcPr>
            <w:tcW w:w="4067" w:type="dxa"/>
          </w:tcPr>
          <w:p>
            <w:pPr>
              <w:jc w:val="center"/>
              <w:rPr>
                <w:rFonts w:ascii="宋体"/>
                <w:sz w:val="24"/>
              </w:rPr>
            </w:pPr>
          </w:p>
        </w:tc>
        <w:tc>
          <w:tcPr>
            <w:tcW w:w="2758" w:type="dxa"/>
          </w:tcPr>
          <w:p>
            <w:pPr>
              <w:jc w:val="center"/>
              <w:rPr>
                <w:rFonts w:ascii="宋体"/>
                <w:sz w:val="24"/>
              </w:rPr>
            </w:pPr>
          </w:p>
        </w:tc>
      </w:tr>
    </w:tbl>
    <w:p/>
    <w:p/>
    <w:p/>
    <w:p>
      <w:pPr>
        <w:tabs>
          <w:tab w:val="left" w:pos="525"/>
        </w:tabs>
        <w:spacing w:line="400" w:lineRule="atLeast"/>
        <w:rPr>
          <w:rFonts w:ascii="宋体"/>
          <w:b/>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hint="eastAsia" w:ascii="宋体" w:hAnsi="宋体" w:cs="宋体"/>
          <w:b/>
          <w:bCs/>
          <w:sz w:val="32"/>
          <w:szCs w:val="32"/>
        </w:rPr>
      </w:pPr>
      <w:bookmarkStart w:id="14" w:name="_Toc43878782"/>
      <w:bookmarkStart w:id="15" w:name="_Toc519740888"/>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ascii="宋体" w:hAnsi="宋体" w:cs="宋体"/>
          <w:b/>
          <w:bCs/>
          <w:sz w:val="32"/>
          <w:szCs w:val="32"/>
        </w:rPr>
      </w:pPr>
      <w:r>
        <w:rPr>
          <w:rFonts w:hint="eastAsia" w:ascii="宋体" w:hAnsi="宋体" w:cs="宋体"/>
          <w:b/>
          <w:bCs/>
          <w:sz w:val="32"/>
          <w:szCs w:val="32"/>
        </w:rPr>
        <w:t>附件2  供货范围</w:t>
      </w:r>
      <w:bookmarkEnd w:id="14"/>
      <w:bookmarkEnd w:id="15"/>
    </w:p>
    <w:p>
      <w:pPr>
        <w:tabs>
          <w:tab w:val="left" w:pos="360"/>
          <w:tab w:val="left" w:pos="525"/>
          <w:tab w:val="left" w:pos="567"/>
          <w:tab w:val="left" w:pos="1418"/>
          <w:tab w:val="left" w:pos="4253"/>
          <w:tab w:val="left" w:pos="5670"/>
          <w:tab w:val="left" w:pos="7088"/>
        </w:tabs>
        <w:spacing w:line="360" w:lineRule="auto"/>
        <w:ind w:left="360" w:hanging="360"/>
        <w:rPr>
          <w:rFonts w:ascii="宋体" w:hAnsi="宋体" w:cs="宋体"/>
          <w:sz w:val="24"/>
        </w:rPr>
      </w:pPr>
      <w:r>
        <w:rPr>
          <w:rFonts w:hint="eastAsia" w:ascii="宋体" w:hAnsi="宋体" w:cs="宋体"/>
          <w:b/>
          <w:sz w:val="24"/>
        </w:rPr>
        <w:t>1.一般要求</w:t>
      </w:r>
    </w:p>
    <w:p>
      <w:pPr>
        <w:tabs>
          <w:tab w:val="left" w:pos="600"/>
          <w:tab w:val="left" w:pos="4320"/>
        </w:tabs>
        <w:spacing w:line="360" w:lineRule="auto"/>
        <w:rPr>
          <w:rFonts w:ascii="宋体" w:hAnsi="宋体" w:cs="宋体"/>
          <w:sz w:val="24"/>
        </w:rPr>
      </w:pPr>
      <w:r>
        <w:rPr>
          <w:rFonts w:hint="eastAsia" w:ascii="宋体" w:hAnsi="宋体" w:cs="宋体"/>
          <w:sz w:val="24"/>
        </w:rPr>
        <w:t>1.1.本附件规定了合同设备的供货范围。投标方应保证提供设备为全新的、先进的、成熟的、完整的和安全可靠的，且设备的技术经济性能符合附件１的要求。</w:t>
      </w:r>
    </w:p>
    <w:p>
      <w:pPr>
        <w:tabs>
          <w:tab w:val="left" w:pos="600"/>
          <w:tab w:val="left" w:pos="4320"/>
        </w:tabs>
        <w:spacing w:line="360" w:lineRule="auto"/>
        <w:rPr>
          <w:rFonts w:ascii="宋体" w:hAnsi="宋体" w:cs="宋体"/>
          <w:sz w:val="24"/>
        </w:rPr>
      </w:pPr>
      <w:r>
        <w:rPr>
          <w:rFonts w:hint="eastAsia" w:ascii="宋体" w:hAnsi="宋体" w:cs="宋体"/>
          <w:sz w:val="24"/>
        </w:rPr>
        <w:t>1.2.投标方应提供详细供货清单，对于属于整套设备运行和施工所必需的部件，即使本合同附件未列出和／或数目不足，投标方仍须在执行合同时补足。</w:t>
      </w:r>
    </w:p>
    <w:p>
      <w:pPr>
        <w:tabs>
          <w:tab w:val="left" w:pos="600"/>
          <w:tab w:val="left" w:pos="4320"/>
        </w:tabs>
        <w:spacing w:line="360" w:lineRule="auto"/>
        <w:rPr>
          <w:rFonts w:ascii="宋体" w:hAnsi="宋体" w:cs="宋体"/>
          <w:sz w:val="24"/>
        </w:rPr>
      </w:pPr>
      <w:r>
        <w:rPr>
          <w:rFonts w:hint="eastAsia" w:ascii="宋体" w:hAnsi="宋体" w:cs="宋体"/>
          <w:sz w:val="24"/>
        </w:rPr>
        <w:t>1.3.</w:t>
      </w:r>
      <w:r>
        <w:rPr>
          <w:rFonts w:hint="eastAsia" w:ascii="宋体" w:hAnsi="宋体" w:cs="宋体"/>
          <w:color w:val="000000"/>
          <w:spacing w:val="6"/>
          <w:sz w:val="24"/>
        </w:rPr>
        <w:t xml:space="preserve"> 本工程为2×600MW级机组</w:t>
      </w:r>
      <w:r>
        <w:rPr>
          <w:rFonts w:hint="eastAsia" w:ascii="宋体" w:hAnsi="宋体" w:cs="宋体"/>
          <w:sz w:val="24"/>
        </w:rPr>
        <w:t>。</w:t>
      </w:r>
    </w:p>
    <w:p>
      <w:pPr>
        <w:tabs>
          <w:tab w:val="left" w:pos="600"/>
          <w:tab w:val="left" w:pos="4320"/>
        </w:tabs>
        <w:spacing w:line="360" w:lineRule="auto"/>
        <w:rPr>
          <w:rFonts w:ascii="宋体" w:hAnsi="宋体" w:cs="宋体"/>
          <w:sz w:val="24"/>
        </w:rPr>
      </w:pPr>
      <w:r>
        <w:rPr>
          <w:rFonts w:hint="eastAsia" w:ascii="宋体" w:hAnsi="宋体" w:cs="宋体"/>
          <w:sz w:val="24"/>
        </w:rPr>
        <w:t>1.4.投标方提供所有安装和检修所需专用工具和消耗材料等。</w:t>
      </w:r>
    </w:p>
    <w:p>
      <w:pPr>
        <w:tabs>
          <w:tab w:val="left" w:pos="600"/>
          <w:tab w:val="left" w:pos="4320"/>
        </w:tabs>
        <w:spacing w:line="360" w:lineRule="auto"/>
        <w:rPr>
          <w:rFonts w:ascii="宋体" w:hAnsi="宋体" w:cs="宋体"/>
          <w:sz w:val="24"/>
        </w:rPr>
      </w:pPr>
      <w:r>
        <w:rPr>
          <w:rFonts w:hint="eastAsia" w:ascii="宋体" w:hAnsi="宋体" w:cs="宋体"/>
          <w:sz w:val="24"/>
        </w:rPr>
        <w:t>1.5.提供备品备件。</w:t>
      </w:r>
    </w:p>
    <w:p>
      <w:pPr>
        <w:tabs>
          <w:tab w:val="left" w:pos="600"/>
          <w:tab w:val="left" w:pos="4320"/>
        </w:tabs>
        <w:spacing w:line="360" w:lineRule="auto"/>
        <w:rPr>
          <w:rFonts w:ascii="宋体" w:hAnsi="宋体" w:cs="宋体"/>
          <w:sz w:val="24"/>
        </w:rPr>
      </w:pPr>
      <w:r>
        <w:rPr>
          <w:rFonts w:hint="eastAsia" w:ascii="宋体" w:hAnsi="宋体" w:cs="宋体"/>
          <w:sz w:val="24"/>
        </w:rPr>
        <w:t>1.6.提供所供设备中的进口件清单。</w:t>
      </w:r>
    </w:p>
    <w:p>
      <w:pPr>
        <w:tabs>
          <w:tab w:val="left" w:pos="600"/>
          <w:tab w:val="left" w:pos="4320"/>
        </w:tabs>
        <w:spacing w:line="360" w:lineRule="auto"/>
        <w:rPr>
          <w:rFonts w:ascii="宋体" w:hAnsi="宋体" w:cs="宋体"/>
          <w:sz w:val="24"/>
        </w:rPr>
      </w:pPr>
      <w:r>
        <w:rPr>
          <w:rFonts w:hint="eastAsia" w:ascii="宋体" w:hAnsi="宋体" w:cs="宋体"/>
          <w:sz w:val="24"/>
        </w:rPr>
        <w:t>1.7.投标方提供技术资料清单见附件3</w:t>
      </w:r>
    </w:p>
    <w:p>
      <w:pPr>
        <w:tabs>
          <w:tab w:val="left" w:pos="600"/>
          <w:tab w:val="left" w:pos="4320"/>
        </w:tabs>
        <w:spacing w:line="360" w:lineRule="auto"/>
        <w:rPr>
          <w:rFonts w:ascii="宋体" w:hAnsi="宋体" w:cs="宋体"/>
          <w:sz w:val="24"/>
        </w:rPr>
      </w:pPr>
      <w:r>
        <w:rPr>
          <w:rFonts w:hint="eastAsia" w:ascii="宋体" w:hAnsi="宋体" w:cs="宋体"/>
          <w:sz w:val="24"/>
        </w:rPr>
        <w:t>1.8.交货地点均为现场。</w:t>
      </w:r>
    </w:p>
    <w:p>
      <w:pPr>
        <w:tabs>
          <w:tab w:val="left" w:pos="360"/>
          <w:tab w:val="left" w:pos="525"/>
          <w:tab w:val="left" w:pos="567"/>
          <w:tab w:val="left" w:pos="1418"/>
          <w:tab w:val="left" w:pos="4253"/>
          <w:tab w:val="left" w:pos="5670"/>
          <w:tab w:val="left" w:pos="7088"/>
        </w:tabs>
        <w:spacing w:line="360" w:lineRule="auto"/>
        <w:ind w:left="360" w:hanging="360"/>
        <w:rPr>
          <w:rFonts w:ascii="宋体" w:hAnsi="宋体" w:cs="宋体"/>
          <w:b/>
          <w:sz w:val="24"/>
        </w:rPr>
      </w:pPr>
      <w:r>
        <w:rPr>
          <w:rFonts w:hint="eastAsia" w:ascii="宋体" w:hAnsi="宋体" w:cs="宋体"/>
          <w:b/>
          <w:sz w:val="24"/>
        </w:rPr>
        <w:t>2.供货范围</w:t>
      </w:r>
    </w:p>
    <w:p>
      <w:pPr>
        <w:adjustRightInd w:val="0"/>
        <w:snapToGrid w:val="0"/>
        <w:spacing w:line="360" w:lineRule="auto"/>
        <w:ind w:firstLine="420"/>
        <w:rPr>
          <w:rFonts w:ascii="宋体" w:hAnsi="宋体" w:cs="宋体"/>
          <w:sz w:val="24"/>
        </w:rPr>
      </w:pPr>
      <w:r>
        <w:rPr>
          <w:rFonts w:hint="eastAsia" w:ascii="宋体" w:hAnsi="宋体" w:cs="宋体"/>
          <w:sz w:val="24"/>
        </w:rPr>
        <w:t>投标方确保供货范围完整, 以能满足用户安装、运行要求为原则, 在技术规范中涉及的供货要求也作为本供货范围的补充, 若在安装、调试、运行中发现缺项(属投标方供货范围)由投标方补充。</w:t>
      </w:r>
    </w:p>
    <w:p>
      <w:pPr>
        <w:adjustRightInd w:val="0"/>
        <w:snapToGrid w:val="0"/>
        <w:spacing w:line="360" w:lineRule="auto"/>
        <w:ind w:firstLine="420"/>
        <w:rPr>
          <w:rFonts w:ascii="宋体" w:hAnsi="宋体" w:cs="宋体"/>
          <w:sz w:val="24"/>
        </w:rPr>
      </w:pPr>
      <w:r>
        <w:rPr>
          <w:rFonts w:hint="eastAsia" w:ascii="宋体" w:hAnsi="宋体" w:cs="宋体"/>
          <w:sz w:val="24"/>
        </w:rPr>
        <w:t>2.1 设备明细</w:t>
      </w:r>
    </w:p>
    <w:p>
      <w:pPr>
        <w:spacing w:line="360" w:lineRule="auto"/>
        <w:rPr>
          <w:rFonts w:ascii="宋体" w:hAnsi="宋体" w:cs="宋体"/>
          <w:color w:val="FF0000"/>
          <w:sz w:val="24"/>
          <w:highlight w:val="none"/>
        </w:rPr>
      </w:pPr>
      <w:r>
        <w:rPr>
          <w:rFonts w:hint="eastAsia" w:ascii="宋体" w:hAnsi="宋体" w:cs="宋体"/>
          <w:sz w:val="24"/>
        </w:rPr>
        <w:t xml:space="preserve">  </w:t>
      </w:r>
      <w:r>
        <w:rPr>
          <w:rFonts w:hint="eastAsia" w:ascii="宋体" w:hAnsi="宋体" w:cs="宋体"/>
          <w:color w:val="FF0000"/>
          <w:sz w:val="24"/>
          <w:highlight w:val="none"/>
        </w:rPr>
        <w:t xml:space="preserve"> 1）</w:t>
      </w:r>
      <w:r>
        <w:rPr>
          <w:rFonts w:hint="eastAsia" w:ascii="宋体" w:hAnsi="宋体" w:cs="宋体"/>
          <w:bCs/>
          <w:color w:val="FF0000"/>
          <w:sz w:val="24"/>
          <w:highlight w:val="none"/>
        </w:rPr>
        <w:t xml:space="preserve">消防电泵：               </w:t>
      </w:r>
      <w:r>
        <w:rPr>
          <w:rFonts w:hint="eastAsia" w:ascii="宋体" w:hAnsi="宋体" w:cs="宋体"/>
          <w:color w:val="FF0000"/>
          <w:sz w:val="24"/>
          <w:highlight w:val="none"/>
        </w:rPr>
        <w:t>机电一体      1 套（包含1台消防水泵，1套布置在消防水泵房内的控制柜及1套能在就地实现</w:t>
      </w:r>
      <w:r>
        <w:rPr>
          <w:rFonts w:hint="eastAsia" w:ascii="宋体" w:hAnsi="宋体" w:cs="宋体"/>
          <w:color w:val="FF0000"/>
          <w:sz w:val="24"/>
          <w:highlight w:val="none"/>
          <w:lang w:val="en-US" w:eastAsia="zh-CN"/>
        </w:rPr>
        <w:t>10KV</w:t>
      </w:r>
      <w:r>
        <w:rPr>
          <w:rFonts w:hint="eastAsia" w:ascii="宋体" w:hAnsi="宋体" w:cs="宋体"/>
          <w:color w:val="FF0000"/>
          <w:sz w:val="24"/>
          <w:highlight w:val="none"/>
        </w:rPr>
        <w:t>双电源自动切换的双电源切换装置）</w:t>
      </w:r>
    </w:p>
    <w:p>
      <w:pPr>
        <w:spacing w:line="360" w:lineRule="auto"/>
        <w:ind w:left="2880" w:hanging="2880" w:hangingChars="1200"/>
        <w:rPr>
          <w:rFonts w:ascii="宋体" w:hAnsi="宋体" w:cs="宋体"/>
          <w:sz w:val="24"/>
        </w:rPr>
      </w:pPr>
      <w:r>
        <w:rPr>
          <w:rFonts w:hint="eastAsia" w:ascii="宋体" w:hAnsi="宋体" w:cs="宋体"/>
          <w:sz w:val="24"/>
        </w:rPr>
        <w:t xml:space="preserve">   2） 消防稳压设备：                        1  套（每套包括2台消防稳压泵，1台消防稳压罐，1套控制开关，1套阀门及配件及控制柜）</w:t>
      </w:r>
    </w:p>
    <w:p>
      <w:pPr>
        <w:spacing w:line="360" w:lineRule="auto"/>
        <w:rPr>
          <w:rFonts w:ascii="宋体" w:hAnsi="宋体" w:cs="宋体"/>
          <w:sz w:val="24"/>
        </w:rPr>
      </w:pPr>
      <w:r>
        <w:rPr>
          <w:rFonts w:hint="eastAsia" w:ascii="宋体" w:hAnsi="宋体" w:cs="宋体"/>
          <w:sz w:val="24"/>
        </w:rPr>
        <w:t xml:space="preserve">   3）排污泵：                 机电一体      2  台（水泵、控制柜）</w:t>
      </w:r>
    </w:p>
    <w:p>
      <w:pPr>
        <w:tabs>
          <w:tab w:val="left" w:pos="580"/>
        </w:tabs>
        <w:snapToGrid w:val="0"/>
        <w:spacing w:line="360" w:lineRule="auto"/>
        <w:ind w:left="3120" w:hanging="3120" w:hangingChars="1300"/>
        <w:rPr>
          <w:rFonts w:ascii="宋体" w:hAnsi="宋体" w:cs="宋体"/>
          <w:snapToGrid w:val="0"/>
          <w:sz w:val="24"/>
        </w:rPr>
      </w:pPr>
      <w:r>
        <w:rPr>
          <w:rFonts w:hint="eastAsia" w:ascii="宋体" w:hAnsi="宋体" w:cs="宋体"/>
          <w:sz w:val="24"/>
        </w:rPr>
        <w:t xml:space="preserve">   4）柴油机消防泵：                         </w:t>
      </w:r>
      <w:r>
        <w:rPr>
          <w:rFonts w:hint="eastAsia" w:ascii="宋体" w:hAnsi="宋体" w:cs="宋体"/>
          <w:snapToGrid w:val="0"/>
          <w:sz w:val="24"/>
        </w:rPr>
        <w:t>1套（</w:t>
      </w:r>
      <w:r>
        <w:rPr>
          <w:rFonts w:hint="eastAsia" w:ascii="宋体" w:hAnsi="宋体" w:cs="宋体"/>
          <w:sz w:val="24"/>
        </w:rPr>
        <w:t>每套</w:t>
      </w:r>
      <w:r>
        <w:rPr>
          <w:rFonts w:hint="eastAsia" w:ascii="宋体" w:hAnsi="宋体" w:cs="宋体"/>
          <w:snapToGrid w:val="0"/>
          <w:sz w:val="24"/>
        </w:rPr>
        <w:t>包括柴油机、水泵、联轴器、机座、控制柜、油箱、供油管、排气管和其它附件等）</w:t>
      </w:r>
    </w:p>
    <w:p>
      <w:pPr>
        <w:spacing w:line="360" w:lineRule="auto"/>
        <w:rPr>
          <w:rFonts w:ascii="宋体" w:hAnsi="宋体" w:cs="宋体"/>
          <w:sz w:val="24"/>
        </w:rPr>
      </w:pPr>
      <w:r>
        <w:rPr>
          <w:rFonts w:hint="eastAsia" w:ascii="宋体" w:hAnsi="宋体" w:cs="宋体"/>
          <w:snapToGrid w:val="0"/>
          <w:sz w:val="24"/>
        </w:rPr>
        <w:t xml:space="preserve">   5）生活水泵               </w:t>
      </w:r>
      <w:r>
        <w:rPr>
          <w:rFonts w:hint="eastAsia" w:ascii="宋体" w:hAnsi="宋体" w:cs="宋体"/>
          <w:sz w:val="24"/>
        </w:rPr>
        <w:t>机电一体        2台(包括水泵及相应的变频控制柜)</w:t>
      </w:r>
    </w:p>
    <w:p>
      <w:pPr>
        <w:spacing w:line="360" w:lineRule="auto"/>
        <w:ind w:left="5400" w:hanging="5400" w:hangingChars="2250"/>
        <w:rPr>
          <w:rFonts w:ascii="宋体" w:hAnsi="宋体" w:cs="宋体"/>
          <w:snapToGrid w:val="0"/>
          <w:sz w:val="24"/>
        </w:rPr>
      </w:pPr>
      <w:r>
        <w:rPr>
          <w:rFonts w:hint="eastAsia" w:ascii="宋体" w:hAnsi="宋体" w:cs="宋体"/>
          <w:sz w:val="24"/>
        </w:rPr>
        <w:t xml:space="preserve">   6）仪表及压力联锁设备                     1套（招标书书要求的压力联锁设备、液位显示及控制设备，压力表等）</w:t>
      </w:r>
    </w:p>
    <w:p>
      <w:pPr>
        <w:spacing w:line="360" w:lineRule="auto"/>
        <w:rPr>
          <w:rFonts w:ascii="宋体" w:hAnsi="宋体" w:cs="宋体"/>
          <w:sz w:val="24"/>
        </w:rPr>
      </w:pPr>
      <w:r>
        <w:rPr>
          <w:rFonts w:hint="eastAsia" w:ascii="宋体" w:hAnsi="宋体" w:cs="宋体"/>
          <w:sz w:val="24"/>
        </w:rPr>
        <w:t>7）根据投标参数填写下表（不限于表中所列）</w:t>
      </w:r>
    </w:p>
    <w:p>
      <w:pPr>
        <w:pStyle w:val="2"/>
        <w:rPr>
          <w:lang w:val="zh-CN"/>
        </w:rPr>
      </w:pPr>
    </w:p>
    <w:tbl>
      <w:tblPr>
        <w:tblStyle w:val="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2630"/>
        <w:gridCol w:w="1969"/>
        <w:gridCol w:w="562"/>
        <w:gridCol w:w="562"/>
        <w:gridCol w:w="585"/>
        <w:gridCol w:w="1969"/>
        <w:gridCol w:w="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 w:type="pct"/>
            <w:vAlign w:val="center"/>
          </w:tcPr>
          <w:p>
            <w:pPr>
              <w:pStyle w:val="31"/>
              <w:ind w:left="-97" w:leftChars="-46" w:right="-90" w:rightChars="-43"/>
              <w:jc w:val="center"/>
              <w:rPr>
                <w:rFonts w:hAnsi="宋体"/>
                <w:szCs w:val="24"/>
              </w:rPr>
            </w:pPr>
            <w:r>
              <w:rPr>
                <w:rFonts w:hint="eastAsia" w:hAnsi="宋体"/>
                <w:szCs w:val="24"/>
              </w:rPr>
              <w:t>序号</w:t>
            </w:r>
          </w:p>
        </w:tc>
        <w:tc>
          <w:tcPr>
            <w:tcW w:w="1399" w:type="pct"/>
            <w:vAlign w:val="center"/>
          </w:tcPr>
          <w:p>
            <w:pPr>
              <w:keepNext/>
              <w:spacing w:line="360" w:lineRule="auto"/>
              <w:ind w:left="-97" w:leftChars="-46" w:right="-92" w:rightChars="-44"/>
              <w:jc w:val="center"/>
              <w:rPr>
                <w:rFonts w:ascii="宋体" w:hAnsi="宋体"/>
                <w:sz w:val="24"/>
              </w:rPr>
            </w:pPr>
            <w:r>
              <w:rPr>
                <w:rFonts w:hint="eastAsia" w:ascii="宋体" w:hAnsi="宋体"/>
                <w:sz w:val="24"/>
              </w:rPr>
              <w:t>名  称</w:t>
            </w:r>
          </w:p>
        </w:tc>
        <w:tc>
          <w:tcPr>
            <w:tcW w:w="1047"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规格和型号</w:t>
            </w:r>
          </w:p>
        </w:tc>
        <w:tc>
          <w:tcPr>
            <w:tcW w:w="299" w:type="pct"/>
            <w:vAlign w:val="center"/>
          </w:tcPr>
          <w:p>
            <w:pPr>
              <w:keepNext/>
              <w:spacing w:line="360" w:lineRule="auto"/>
              <w:ind w:left="-25" w:leftChars="-46" w:right="-90" w:rightChars="-43" w:hanging="72" w:hangingChars="30"/>
              <w:jc w:val="center"/>
              <w:rPr>
                <w:rFonts w:ascii="宋体" w:hAnsi="宋体"/>
                <w:sz w:val="24"/>
              </w:rPr>
            </w:pPr>
            <w:r>
              <w:rPr>
                <w:rFonts w:hint="eastAsia" w:ascii="宋体" w:hAnsi="宋体"/>
                <w:sz w:val="24"/>
              </w:rPr>
              <w:t>单位</w:t>
            </w:r>
          </w:p>
        </w:tc>
        <w:tc>
          <w:tcPr>
            <w:tcW w:w="299"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数量</w:t>
            </w:r>
          </w:p>
        </w:tc>
        <w:tc>
          <w:tcPr>
            <w:tcW w:w="311"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产地</w:t>
            </w:r>
          </w:p>
        </w:tc>
        <w:tc>
          <w:tcPr>
            <w:tcW w:w="1047"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生产厂家</w:t>
            </w:r>
          </w:p>
        </w:tc>
        <w:tc>
          <w:tcPr>
            <w:tcW w:w="299"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9" w:type="pct"/>
            <w:vAlign w:val="center"/>
          </w:tcPr>
          <w:p>
            <w:pPr>
              <w:spacing w:line="360" w:lineRule="auto"/>
              <w:ind w:left="-97" w:leftChars="-46" w:right="-90" w:rightChars="-43"/>
              <w:jc w:val="center"/>
              <w:rPr>
                <w:rFonts w:ascii="宋体" w:hAnsi="宋体"/>
                <w:spacing w:val="5"/>
                <w:sz w:val="24"/>
              </w:rPr>
            </w:pPr>
            <w:r>
              <w:rPr>
                <w:rFonts w:ascii="宋体" w:hAnsi="宋体"/>
                <w:spacing w:val="5"/>
                <w:sz w:val="24"/>
              </w:rPr>
              <w:t>1</w:t>
            </w:r>
          </w:p>
        </w:tc>
        <w:tc>
          <w:tcPr>
            <w:tcW w:w="1399" w:type="pct"/>
            <w:vAlign w:val="center"/>
          </w:tcPr>
          <w:p>
            <w:pPr>
              <w:spacing w:line="276" w:lineRule="auto"/>
              <w:jc w:val="center"/>
              <w:rPr>
                <w:rFonts w:ascii="宋体" w:hAnsi="宋体"/>
                <w:kern w:val="16"/>
                <w:sz w:val="24"/>
              </w:rPr>
            </w:pPr>
            <w:r>
              <w:rPr>
                <w:rFonts w:hint="eastAsia" w:ascii="宋体" w:hAnsi="宋体"/>
                <w:kern w:val="16"/>
                <w:sz w:val="24"/>
              </w:rPr>
              <w:t>水泵本体</w:t>
            </w:r>
          </w:p>
          <w:p>
            <w:pPr>
              <w:spacing w:line="276" w:lineRule="auto"/>
              <w:jc w:val="center"/>
              <w:rPr>
                <w:rFonts w:ascii="宋体" w:hAnsi="宋体"/>
                <w:sz w:val="24"/>
              </w:rPr>
            </w:pPr>
            <w:r>
              <w:rPr>
                <w:rFonts w:hint="eastAsia" w:ascii="宋体" w:hAnsi="宋体"/>
                <w:kern w:val="16"/>
                <w:sz w:val="24"/>
              </w:rPr>
              <w:t>（含</w:t>
            </w:r>
            <w:r>
              <w:rPr>
                <w:rFonts w:hint="eastAsia" w:ascii="宋体" w:hAnsi="宋体"/>
                <w:sz w:val="24"/>
              </w:rPr>
              <w:t>泵轴、叶轮等</w:t>
            </w:r>
            <w:r>
              <w:rPr>
                <w:rFonts w:hint="eastAsia" w:ascii="宋体" w:hAnsi="宋体"/>
                <w:kern w:val="16"/>
                <w:sz w:val="24"/>
              </w:rPr>
              <w:t>）</w:t>
            </w: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台</w:t>
            </w:r>
          </w:p>
        </w:tc>
        <w:tc>
          <w:tcPr>
            <w:tcW w:w="299" w:type="pct"/>
            <w:shd w:val="clear" w:color="auto" w:fill="auto"/>
            <w:vAlign w:val="center"/>
          </w:tcPr>
          <w:p>
            <w:pPr>
              <w:spacing w:line="360" w:lineRule="auto"/>
              <w:ind w:left="-97" w:leftChars="-46" w:right="-90" w:rightChars="-43"/>
              <w:jc w:val="center"/>
              <w:rPr>
                <w:rFonts w:ascii="宋体" w:hAnsi="宋体"/>
                <w:spacing w:val="5"/>
                <w:sz w:val="24"/>
              </w:rPr>
            </w:pPr>
          </w:p>
        </w:tc>
        <w:tc>
          <w:tcPr>
            <w:tcW w:w="311" w:type="pct"/>
            <w:vMerge w:val="restart"/>
            <w:vAlign w:val="center"/>
          </w:tcPr>
          <w:p>
            <w:pPr>
              <w:spacing w:line="360" w:lineRule="auto"/>
              <w:ind w:left="-97" w:leftChars="-46" w:right="-90" w:rightChars="-43"/>
              <w:jc w:val="center"/>
              <w:rPr>
                <w:rFonts w:ascii="宋体" w:hAnsi="宋体"/>
                <w:spacing w:val="5"/>
                <w:sz w:val="24"/>
              </w:rPr>
            </w:pPr>
          </w:p>
        </w:tc>
        <w:tc>
          <w:tcPr>
            <w:tcW w:w="1047" w:type="pct"/>
            <w:vMerge w:val="restar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99" w:type="pct"/>
            <w:vAlign w:val="center"/>
          </w:tcPr>
          <w:p>
            <w:pPr>
              <w:spacing w:line="360" w:lineRule="auto"/>
              <w:ind w:left="-97" w:leftChars="-46" w:right="-90" w:rightChars="-43"/>
              <w:jc w:val="center"/>
              <w:rPr>
                <w:rFonts w:ascii="宋体" w:hAnsi="宋体"/>
                <w:spacing w:val="5"/>
                <w:sz w:val="24"/>
              </w:rPr>
            </w:pPr>
            <w:r>
              <w:rPr>
                <w:rFonts w:ascii="宋体" w:hAnsi="宋体"/>
                <w:spacing w:val="5"/>
                <w:sz w:val="24"/>
              </w:rPr>
              <w:t>2</w:t>
            </w:r>
          </w:p>
        </w:tc>
        <w:tc>
          <w:tcPr>
            <w:tcW w:w="1399" w:type="pct"/>
            <w:vAlign w:val="center"/>
          </w:tcPr>
          <w:p>
            <w:pPr>
              <w:spacing w:line="276" w:lineRule="auto"/>
              <w:jc w:val="center"/>
              <w:rPr>
                <w:rFonts w:ascii="宋体" w:hAnsi="宋体"/>
                <w:sz w:val="24"/>
              </w:rPr>
            </w:pPr>
            <w:r>
              <w:rPr>
                <w:rFonts w:hint="eastAsia" w:ascii="宋体" w:hAnsi="宋体"/>
                <w:sz w:val="24"/>
              </w:rPr>
              <w:t>进、出口配对</w:t>
            </w:r>
          </w:p>
          <w:p>
            <w:pPr>
              <w:spacing w:line="276" w:lineRule="auto"/>
              <w:jc w:val="center"/>
              <w:rPr>
                <w:rFonts w:ascii="宋体" w:hAnsi="宋体"/>
                <w:kern w:val="16"/>
                <w:sz w:val="24"/>
              </w:rPr>
            </w:pPr>
            <w:r>
              <w:rPr>
                <w:rFonts w:hint="eastAsia" w:ascii="宋体" w:hAnsi="宋体"/>
                <w:sz w:val="24"/>
              </w:rPr>
              <w:t>法兰及联接附件</w:t>
            </w:r>
          </w:p>
        </w:tc>
        <w:tc>
          <w:tcPr>
            <w:tcW w:w="1047" w:type="pct"/>
            <w:vMerge w:val="restar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299" w:type="pct"/>
            <w:shd w:val="clear" w:color="auto" w:fill="auto"/>
            <w:vAlign w:val="center"/>
          </w:tcPr>
          <w:p>
            <w:pPr>
              <w:spacing w:line="360" w:lineRule="auto"/>
              <w:ind w:left="-97" w:leftChars="-46" w:right="-90" w:rightChars="-43"/>
              <w:jc w:val="center"/>
              <w:rPr>
                <w:rFonts w:ascii="宋体" w:hAnsi="宋体"/>
                <w:spacing w:val="5"/>
                <w:sz w:val="24"/>
              </w:rPr>
            </w:pPr>
          </w:p>
        </w:tc>
        <w:tc>
          <w:tcPr>
            <w:tcW w:w="311" w:type="pct"/>
            <w:vMerge w:val="continue"/>
            <w:vAlign w:val="center"/>
          </w:tcPr>
          <w:p>
            <w:pPr>
              <w:spacing w:line="360" w:lineRule="auto"/>
              <w:ind w:left="-97" w:leftChars="-46" w:right="-90" w:rightChars="-43"/>
              <w:jc w:val="center"/>
              <w:rPr>
                <w:rFonts w:ascii="宋体" w:hAnsi="宋体"/>
                <w:spacing w:val="5"/>
                <w:sz w:val="24"/>
              </w:rPr>
            </w:pPr>
          </w:p>
        </w:tc>
        <w:tc>
          <w:tcPr>
            <w:tcW w:w="1047" w:type="pct"/>
            <w:vMerge w:val="continue"/>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99"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3</w:t>
            </w:r>
          </w:p>
        </w:tc>
        <w:tc>
          <w:tcPr>
            <w:tcW w:w="1399" w:type="pct"/>
            <w:vAlign w:val="center"/>
          </w:tcPr>
          <w:p>
            <w:pPr>
              <w:spacing w:line="360" w:lineRule="auto"/>
              <w:jc w:val="center"/>
              <w:rPr>
                <w:rFonts w:ascii="宋体" w:hAnsi="宋体"/>
                <w:sz w:val="24"/>
              </w:rPr>
            </w:pPr>
            <w:r>
              <w:rPr>
                <w:rFonts w:hint="eastAsia" w:ascii="宋体" w:hAnsi="宋体"/>
                <w:sz w:val="24"/>
              </w:rPr>
              <w:t>地脚螺栓及联接附件</w:t>
            </w:r>
          </w:p>
        </w:tc>
        <w:tc>
          <w:tcPr>
            <w:tcW w:w="1047" w:type="pct"/>
            <w:vMerge w:val="continue"/>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299" w:type="pct"/>
            <w:shd w:val="clear" w:color="auto" w:fill="auto"/>
            <w:vAlign w:val="center"/>
          </w:tcPr>
          <w:p>
            <w:pPr>
              <w:spacing w:line="360" w:lineRule="auto"/>
              <w:ind w:left="-97" w:leftChars="-46" w:right="-90" w:rightChars="-43"/>
              <w:jc w:val="center"/>
              <w:rPr>
                <w:rFonts w:ascii="宋体" w:hAnsi="宋体"/>
                <w:spacing w:val="5"/>
                <w:sz w:val="24"/>
              </w:rPr>
            </w:pPr>
          </w:p>
        </w:tc>
        <w:tc>
          <w:tcPr>
            <w:tcW w:w="311" w:type="pct"/>
            <w:vMerge w:val="continue"/>
            <w:vAlign w:val="center"/>
          </w:tcPr>
          <w:p>
            <w:pPr>
              <w:spacing w:line="360" w:lineRule="auto"/>
              <w:ind w:left="-97" w:leftChars="-46" w:right="-90" w:rightChars="-43"/>
              <w:jc w:val="center"/>
              <w:rPr>
                <w:rFonts w:ascii="宋体" w:hAnsi="宋体"/>
                <w:spacing w:val="5"/>
                <w:sz w:val="24"/>
              </w:rPr>
            </w:pPr>
          </w:p>
        </w:tc>
        <w:tc>
          <w:tcPr>
            <w:tcW w:w="1047" w:type="pct"/>
            <w:vMerge w:val="continue"/>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9"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4</w:t>
            </w:r>
          </w:p>
        </w:tc>
        <w:tc>
          <w:tcPr>
            <w:tcW w:w="1399" w:type="pct"/>
            <w:vAlign w:val="center"/>
          </w:tcPr>
          <w:p>
            <w:pPr>
              <w:spacing w:line="360" w:lineRule="auto"/>
              <w:jc w:val="center"/>
              <w:rPr>
                <w:rFonts w:ascii="宋体" w:hAnsi="宋体"/>
                <w:spacing w:val="5"/>
                <w:sz w:val="24"/>
              </w:rPr>
            </w:pPr>
            <w:r>
              <w:rPr>
                <w:rFonts w:hint="eastAsia" w:ascii="宋体" w:hAnsi="宋体"/>
                <w:kern w:val="16"/>
                <w:sz w:val="24"/>
              </w:rPr>
              <w:t>配套电机</w:t>
            </w: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台</w:t>
            </w:r>
          </w:p>
        </w:tc>
        <w:tc>
          <w:tcPr>
            <w:tcW w:w="299" w:type="pct"/>
            <w:vAlign w:val="center"/>
          </w:tcPr>
          <w:p>
            <w:pPr>
              <w:spacing w:line="360" w:lineRule="auto"/>
              <w:ind w:left="-97" w:leftChars="-46" w:right="-90" w:rightChars="-43"/>
              <w:jc w:val="center"/>
              <w:rPr>
                <w:rFonts w:ascii="宋体" w:hAnsi="宋体"/>
                <w:spacing w:val="5"/>
                <w:sz w:val="24"/>
              </w:rPr>
            </w:pPr>
          </w:p>
        </w:tc>
        <w:tc>
          <w:tcPr>
            <w:tcW w:w="311" w:type="pct"/>
            <w:vAlign w:val="center"/>
          </w:tcPr>
          <w:p>
            <w:pPr>
              <w:spacing w:line="360" w:lineRule="auto"/>
              <w:ind w:left="-97" w:leftChars="-46" w:right="-90" w:rightChars="-43"/>
              <w:jc w:val="center"/>
              <w:rPr>
                <w:rFonts w:ascii="宋体" w:hAnsi="宋体"/>
                <w:spacing w:val="5"/>
                <w:sz w:val="24"/>
              </w:rPr>
            </w:pP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9"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5</w:t>
            </w:r>
          </w:p>
        </w:tc>
        <w:tc>
          <w:tcPr>
            <w:tcW w:w="1399" w:type="pct"/>
            <w:vAlign w:val="center"/>
          </w:tcPr>
          <w:p>
            <w:pPr>
              <w:spacing w:line="360" w:lineRule="auto"/>
              <w:jc w:val="center"/>
              <w:rPr>
                <w:rFonts w:ascii="宋体" w:hAnsi="宋体"/>
                <w:kern w:val="16"/>
                <w:sz w:val="24"/>
              </w:rPr>
            </w:pPr>
            <w:r>
              <w:rPr>
                <w:rFonts w:hint="eastAsia" w:ascii="宋体" w:hAnsi="宋体"/>
                <w:kern w:val="16"/>
                <w:sz w:val="24"/>
              </w:rPr>
              <w:t>进、出口压力表</w:t>
            </w: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件</w:t>
            </w:r>
          </w:p>
        </w:tc>
        <w:tc>
          <w:tcPr>
            <w:tcW w:w="299" w:type="pct"/>
            <w:vAlign w:val="center"/>
          </w:tcPr>
          <w:p>
            <w:pPr>
              <w:spacing w:line="360" w:lineRule="auto"/>
              <w:ind w:left="-97" w:leftChars="-46" w:right="-90" w:rightChars="-43"/>
              <w:jc w:val="center"/>
              <w:rPr>
                <w:rFonts w:ascii="宋体" w:hAnsi="宋体"/>
                <w:spacing w:val="5"/>
                <w:sz w:val="24"/>
              </w:rPr>
            </w:pPr>
          </w:p>
        </w:tc>
        <w:tc>
          <w:tcPr>
            <w:tcW w:w="311" w:type="pct"/>
            <w:vAlign w:val="center"/>
          </w:tcPr>
          <w:p>
            <w:pPr>
              <w:spacing w:line="360" w:lineRule="auto"/>
              <w:ind w:left="-97" w:leftChars="-46" w:right="-90" w:rightChars="-43"/>
              <w:jc w:val="center"/>
              <w:rPr>
                <w:rFonts w:ascii="宋体" w:hAnsi="宋体"/>
                <w:spacing w:val="5"/>
                <w:sz w:val="24"/>
              </w:rPr>
            </w:pP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9" w:type="pct"/>
            <w:vAlign w:val="center"/>
          </w:tcPr>
          <w:p>
            <w:pPr>
              <w:spacing w:line="360" w:lineRule="auto"/>
              <w:ind w:left="-97" w:leftChars="-46" w:right="-90" w:rightChars="-43"/>
              <w:jc w:val="center"/>
              <w:rPr>
                <w:rFonts w:ascii="宋体" w:hAnsi="宋体"/>
                <w:spacing w:val="5"/>
                <w:sz w:val="24"/>
              </w:rPr>
            </w:pPr>
          </w:p>
        </w:tc>
        <w:tc>
          <w:tcPr>
            <w:tcW w:w="1399" w:type="pct"/>
            <w:vAlign w:val="center"/>
          </w:tcPr>
          <w:p>
            <w:pPr>
              <w:spacing w:line="360" w:lineRule="auto"/>
              <w:jc w:val="center"/>
              <w:rPr>
                <w:rFonts w:ascii="宋体" w:hAnsi="宋体"/>
                <w:kern w:val="16"/>
                <w:sz w:val="24"/>
              </w:rPr>
            </w:pP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10" w:leftChars="-46" w:right="-90" w:rightChars="-43" w:hanging="107" w:hanging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c>
          <w:tcPr>
            <w:tcW w:w="311" w:type="pct"/>
            <w:vAlign w:val="center"/>
          </w:tcPr>
          <w:p>
            <w:pPr>
              <w:spacing w:line="360" w:lineRule="auto"/>
              <w:ind w:left="-97" w:leftChars="-46" w:right="-90" w:rightChars="-43"/>
              <w:jc w:val="center"/>
              <w:rPr>
                <w:rFonts w:ascii="宋体" w:hAnsi="宋体"/>
                <w:spacing w:val="5"/>
                <w:sz w:val="24"/>
              </w:rPr>
            </w:pPr>
          </w:p>
        </w:tc>
        <w:tc>
          <w:tcPr>
            <w:tcW w:w="1047" w:type="pct"/>
            <w:vAlign w:val="center"/>
          </w:tcPr>
          <w:p>
            <w:pPr>
              <w:spacing w:line="360" w:lineRule="auto"/>
              <w:ind w:left="-97" w:leftChars="-46" w:right="-90" w:rightChars="-43"/>
              <w:jc w:val="center"/>
              <w:rPr>
                <w:rFonts w:ascii="宋体" w:hAnsi="宋体"/>
                <w:spacing w:val="5"/>
                <w:sz w:val="24"/>
              </w:rPr>
            </w:pPr>
          </w:p>
        </w:tc>
        <w:tc>
          <w:tcPr>
            <w:tcW w:w="299" w:type="pct"/>
            <w:vAlign w:val="center"/>
          </w:tcPr>
          <w:p>
            <w:pPr>
              <w:spacing w:line="360" w:lineRule="auto"/>
              <w:ind w:left="-97" w:leftChars="-46" w:right="-90" w:rightChars="-43"/>
              <w:jc w:val="center"/>
              <w:rPr>
                <w:rFonts w:ascii="宋体" w:hAnsi="宋体"/>
                <w:spacing w:val="5"/>
                <w:sz w:val="24"/>
              </w:rPr>
            </w:pPr>
          </w:p>
        </w:tc>
      </w:tr>
    </w:tbl>
    <w:p>
      <w:pPr>
        <w:rPr>
          <w:sz w:val="24"/>
        </w:rPr>
      </w:pPr>
    </w:p>
    <w:p>
      <w:pPr>
        <w:tabs>
          <w:tab w:val="left" w:pos="600"/>
          <w:tab w:val="left" w:pos="4320"/>
        </w:tabs>
        <w:spacing w:line="360" w:lineRule="auto"/>
        <w:rPr>
          <w:rFonts w:ascii="宋体"/>
          <w:sz w:val="24"/>
        </w:rPr>
      </w:pPr>
      <w:r>
        <w:rPr>
          <w:rFonts w:hint="eastAsia" w:ascii="宋体"/>
          <w:sz w:val="24"/>
        </w:rPr>
        <w:t>2</w:t>
      </w:r>
      <w:r>
        <w:rPr>
          <w:rFonts w:ascii="宋体"/>
          <w:sz w:val="24"/>
        </w:rPr>
        <w:t>.</w:t>
      </w:r>
      <w:r>
        <w:rPr>
          <w:rFonts w:hint="eastAsia" w:ascii="宋体"/>
          <w:sz w:val="24"/>
        </w:rPr>
        <w:t>2  备品备件及专用工具</w:t>
      </w:r>
    </w:p>
    <w:p>
      <w:pPr>
        <w:tabs>
          <w:tab w:val="left" w:pos="426"/>
          <w:tab w:val="left" w:pos="580"/>
        </w:tabs>
        <w:snapToGrid w:val="0"/>
        <w:spacing w:line="360" w:lineRule="auto"/>
        <w:rPr>
          <w:rFonts w:ascii="宋体"/>
          <w:snapToGrid w:val="0"/>
          <w:sz w:val="24"/>
        </w:rPr>
      </w:pPr>
      <w:r>
        <w:rPr>
          <w:rFonts w:hint="eastAsia" w:ascii="宋体"/>
          <w:sz w:val="24"/>
        </w:rPr>
        <w:t>2</w:t>
      </w:r>
      <w:r>
        <w:rPr>
          <w:rFonts w:ascii="宋体"/>
          <w:sz w:val="24"/>
        </w:rPr>
        <w:t>.</w:t>
      </w:r>
      <w:r>
        <w:rPr>
          <w:rFonts w:hint="eastAsia" w:ascii="宋体"/>
          <w:sz w:val="24"/>
        </w:rPr>
        <w:t>2</w:t>
      </w:r>
      <w:r>
        <w:rPr>
          <w:rFonts w:ascii="宋体"/>
          <w:sz w:val="24"/>
        </w:rPr>
        <w:t>.1</w:t>
      </w:r>
      <w:r>
        <w:rPr>
          <w:rFonts w:hint="eastAsia" w:ascii="宋体"/>
          <w:kern w:val="16"/>
          <w:sz w:val="24"/>
        </w:rPr>
        <w:t>投标方</w:t>
      </w:r>
      <w:r>
        <w:rPr>
          <w:rFonts w:hint="eastAsia" w:ascii="宋体"/>
          <w:snapToGrid w:val="0"/>
          <w:sz w:val="24"/>
        </w:rPr>
        <w:t>提供的备件数量和种类满足设备的常规维护，起动和连续运转一个大修期（五年）的需要。</w:t>
      </w:r>
    </w:p>
    <w:p>
      <w:pPr>
        <w:tabs>
          <w:tab w:val="left" w:pos="426"/>
          <w:tab w:val="left" w:pos="580"/>
        </w:tabs>
        <w:snapToGrid w:val="0"/>
        <w:spacing w:line="360" w:lineRule="auto"/>
        <w:rPr>
          <w:rFonts w:ascii="宋体"/>
          <w:snapToGrid w:val="0"/>
          <w:sz w:val="24"/>
        </w:rPr>
      </w:pPr>
      <w:r>
        <w:rPr>
          <w:rFonts w:hint="eastAsia" w:ascii="宋体"/>
          <w:snapToGrid w:val="0"/>
          <w:sz w:val="24"/>
        </w:rPr>
        <w:t>投标方填写下表</w:t>
      </w:r>
    </w:p>
    <w:p>
      <w:pPr>
        <w:autoSpaceDE w:val="0"/>
        <w:autoSpaceDN w:val="0"/>
        <w:adjustRightInd w:val="0"/>
        <w:spacing w:line="360" w:lineRule="auto"/>
        <w:rPr>
          <w:rFonts w:ascii="宋体" w:hAnsi="宋体" w:cs="宋体"/>
          <w:sz w:val="24"/>
          <w:lang w:val="zh-CN"/>
        </w:rPr>
      </w:pPr>
    </w:p>
    <w:p>
      <w:pPr>
        <w:autoSpaceDE w:val="0"/>
        <w:autoSpaceDN w:val="0"/>
        <w:adjustRightInd w:val="0"/>
        <w:spacing w:line="360" w:lineRule="auto"/>
        <w:rPr>
          <w:rFonts w:ascii="宋体" w:hAnsi="宋体" w:cs="宋体"/>
          <w:sz w:val="24"/>
          <w:lang w:val="zh-CN"/>
        </w:rPr>
      </w:pPr>
      <w:r>
        <w:rPr>
          <w:rFonts w:hint="eastAsia" w:ascii="宋体" w:hAnsi="宋体" w:cs="宋体"/>
          <w:sz w:val="24"/>
          <w:lang w:val="zh-CN"/>
        </w:rPr>
        <w:t>备品备件</w:t>
      </w:r>
    </w:p>
    <w:tbl>
      <w:tblPr>
        <w:tblStyle w:val="73"/>
        <w:tblW w:w="51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673"/>
        <w:gridCol w:w="1643"/>
        <w:gridCol w:w="612"/>
        <w:gridCol w:w="752"/>
        <w:gridCol w:w="754"/>
        <w:gridCol w:w="289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序号</w:t>
            </w:r>
          </w:p>
        </w:tc>
        <w:tc>
          <w:tcPr>
            <w:tcW w:w="872" w:type="pct"/>
            <w:vAlign w:val="center"/>
          </w:tcPr>
          <w:p>
            <w:pPr>
              <w:keepNext/>
              <w:spacing w:line="360" w:lineRule="auto"/>
              <w:ind w:left="-97" w:leftChars="-46" w:right="-92" w:rightChars="-44"/>
              <w:jc w:val="center"/>
              <w:rPr>
                <w:rFonts w:ascii="宋体" w:hAnsi="宋体"/>
                <w:sz w:val="24"/>
              </w:rPr>
            </w:pPr>
            <w:r>
              <w:rPr>
                <w:rFonts w:hint="eastAsia" w:ascii="宋体" w:hAnsi="宋体"/>
                <w:sz w:val="24"/>
              </w:rPr>
              <w:t>名  称</w:t>
            </w:r>
          </w:p>
        </w:tc>
        <w:tc>
          <w:tcPr>
            <w:tcW w:w="856"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规格和型号</w:t>
            </w:r>
          </w:p>
        </w:tc>
        <w:tc>
          <w:tcPr>
            <w:tcW w:w="319" w:type="pct"/>
            <w:vAlign w:val="center"/>
          </w:tcPr>
          <w:p>
            <w:pPr>
              <w:keepNext/>
              <w:spacing w:line="360" w:lineRule="auto"/>
              <w:ind w:left="-25" w:leftChars="-46" w:right="-90" w:rightChars="-43" w:hanging="72" w:hangingChars="30"/>
              <w:jc w:val="center"/>
              <w:rPr>
                <w:rFonts w:ascii="宋体" w:hAnsi="宋体"/>
                <w:sz w:val="24"/>
              </w:rPr>
            </w:pPr>
            <w:r>
              <w:rPr>
                <w:rFonts w:hint="eastAsia" w:ascii="宋体" w:hAnsi="宋体"/>
                <w:sz w:val="24"/>
              </w:rPr>
              <w:t>单位</w:t>
            </w:r>
          </w:p>
        </w:tc>
        <w:tc>
          <w:tcPr>
            <w:tcW w:w="392"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数量</w:t>
            </w:r>
          </w:p>
        </w:tc>
        <w:tc>
          <w:tcPr>
            <w:tcW w:w="393"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产地</w:t>
            </w:r>
          </w:p>
        </w:tc>
        <w:tc>
          <w:tcPr>
            <w:tcW w:w="1506"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生产厂家</w:t>
            </w:r>
          </w:p>
        </w:tc>
        <w:tc>
          <w:tcPr>
            <w:tcW w:w="376" w:type="pct"/>
            <w:vAlign w:val="center"/>
          </w:tcPr>
          <w:p>
            <w:pPr>
              <w:keepNext/>
              <w:spacing w:line="360" w:lineRule="auto"/>
              <w:ind w:left="-97" w:leftChars="-46" w:right="-90" w:rightChars="-43"/>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1</w:t>
            </w:r>
          </w:p>
        </w:tc>
        <w:tc>
          <w:tcPr>
            <w:tcW w:w="872" w:type="pct"/>
            <w:vAlign w:val="center"/>
          </w:tcPr>
          <w:p>
            <w:pPr>
              <w:spacing w:line="360" w:lineRule="auto"/>
              <w:jc w:val="center"/>
              <w:rPr>
                <w:rFonts w:ascii="宋体" w:hAnsi="宋体"/>
                <w:spacing w:val="5"/>
                <w:sz w:val="24"/>
              </w:rPr>
            </w:pPr>
            <w:r>
              <w:rPr>
                <w:rFonts w:hint="eastAsia" w:ascii="宋体" w:hAnsi="宋体"/>
                <w:kern w:val="16"/>
                <w:sz w:val="24"/>
              </w:rPr>
              <w:t>密封环</w:t>
            </w:r>
          </w:p>
        </w:tc>
        <w:tc>
          <w:tcPr>
            <w:tcW w:w="856" w:type="pct"/>
            <w:vMerge w:val="restart"/>
            <w:vAlign w:val="center"/>
          </w:tcPr>
          <w:p>
            <w:pPr>
              <w:spacing w:line="360" w:lineRule="auto"/>
              <w:ind w:left="-97" w:leftChars="-46" w:right="-90" w:rightChars="-43"/>
              <w:jc w:val="center"/>
              <w:rPr>
                <w:rFonts w:ascii="宋体" w:hAnsi="宋体"/>
                <w:spacing w:val="5"/>
                <w:sz w:val="24"/>
              </w:rPr>
            </w:pPr>
          </w:p>
        </w:tc>
        <w:tc>
          <w:tcPr>
            <w:tcW w:w="31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件</w:t>
            </w: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2</w:t>
            </w:r>
          </w:p>
        </w:tc>
        <w:tc>
          <w:tcPr>
            <w:tcW w:w="872" w:type="pct"/>
            <w:vAlign w:val="center"/>
          </w:tcPr>
          <w:p>
            <w:pPr>
              <w:spacing w:line="360" w:lineRule="auto"/>
              <w:jc w:val="center"/>
              <w:rPr>
                <w:rFonts w:ascii="宋体" w:hAnsi="宋体"/>
                <w:kern w:val="16"/>
                <w:sz w:val="24"/>
              </w:rPr>
            </w:pPr>
            <w:r>
              <w:rPr>
                <w:rFonts w:hint="eastAsia" w:ascii="宋体" w:hAnsi="宋体"/>
                <w:kern w:val="16"/>
                <w:sz w:val="24"/>
              </w:rPr>
              <w:t>橡胶密封圈</w:t>
            </w:r>
          </w:p>
        </w:tc>
        <w:tc>
          <w:tcPr>
            <w:tcW w:w="856" w:type="pct"/>
            <w:vMerge w:val="continue"/>
            <w:vAlign w:val="center"/>
          </w:tcPr>
          <w:p>
            <w:pPr>
              <w:spacing w:line="360" w:lineRule="auto"/>
              <w:ind w:left="-97" w:leftChars="-46" w:right="-90" w:rightChars="-43"/>
              <w:jc w:val="center"/>
              <w:rPr>
                <w:rFonts w:ascii="宋体" w:hAnsi="宋体"/>
                <w:spacing w:val="5"/>
                <w:sz w:val="24"/>
              </w:rPr>
            </w:pPr>
          </w:p>
        </w:tc>
        <w:tc>
          <w:tcPr>
            <w:tcW w:w="31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3</w:t>
            </w:r>
          </w:p>
        </w:tc>
        <w:tc>
          <w:tcPr>
            <w:tcW w:w="872" w:type="pct"/>
            <w:vAlign w:val="center"/>
          </w:tcPr>
          <w:p>
            <w:pPr>
              <w:spacing w:line="360" w:lineRule="auto"/>
              <w:jc w:val="center"/>
              <w:rPr>
                <w:rFonts w:ascii="宋体" w:hAnsi="宋体"/>
                <w:kern w:val="16"/>
                <w:sz w:val="24"/>
              </w:rPr>
            </w:pPr>
            <w:r>
              <w:rPr>
                <w:rFonts w:hint="eastAsia" w:ascii="宋体" w:hAnsi="宋体"/>
                <w:kern w:val="16"/>
                <w:sz w:val="24"/>
              </w:rPr>
              <w:t>水泵轴承</w:t>
            </w:r>
          </w:p>
        </w:tc>
        <w:tc>
          <w:tcPr>
            <w:tcW w:w="856" w:type="pct"/>
            <w:vMerge w:val="continue"/>
            <w:vAlign w:val="center"/>
          </w:tcPr>
          <w:p>
            <w:pPr>
              <w:spacing w:line="360" w:lineRule="auto"/>
              <w:ind w:left="-97" w:leftChars="-46" w:right="-90" w:rightChars="-43"/>
              <w:jc w:val="center"/>
              <w:rPr>
                <w:rFonts w:ascii="宋体" w:hAnsi="宋体"/>
                <w:spacing w:val="5"/>
                <w:sz w:val="24"/>
              </w:rPr>
            </w:pPr>
          </w:p>
        </w:tc>
        <w:tc>
          <w:tcPr>
            <w:tcW w:w="31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4</w:t>
            </w:r>
          </w:p>
        </w:tc>
        <w:tc>
          <w:tcPr>
            <w:tcW w:w="872" w:type="pct"/>
            <w:vAlign w:val="center"/>
          </w:tcPr>
          <w:p>
            <w:pPr>
              <w:spacing w:line="360" w:lineRule="auto"/>
              <w:jc w:val="center"/>
              <w:rPr>
                <w:rFonts w:ascii="宋体" w:hAnsi="宋体"/>
                <w:kern w:val="16"/>
                <w:sz w:val="24"/>
              </w:rPr>
            </w:pPr>
            <w:r>
              <w:rPr>
                <w:rFonts w:hint="eastAsia" w:ascii="宋体" w:hAnsi="宋体"/>
                <w:kern w:val="16"/>
                <w:sz w:val="24"/>
              </w:rPr>
              <w:t>机械密封</w:t>
            </w:r>
          </w:p>
        </w:tc>
        <w:tc>
          <w:tcPr>
            <w:tcW w:w="856" w:type="pct"/>
            <w:vMerge w:val="continue"/>
            <w:vAlign w:val="center"/>
          </w:tcPr>
          <w:p>
            <w:pPr>
              <w:spacing w:line="360" w:lineRule="auto"/>
              <w:ind w:left="-97" w:leftChars="-46" w:right="-90" w:rightChars="-43"/>
              <w:jc w:val="center"/>
              <w:rPr>
                <w:rFonts w:ascii="宋体" w:hAnsi="宋体"/>
                <w:spacing w:val="5"/>
                <w:sz w:val="24"/>
              </w:rPr>
            </w:pPr>
          </w:p>
        </w:tc>
        <w:tc>
          <w:tcPr>
            <w:tcW w:w="31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color w:val="FF0000"/>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5</w:t>
            </w:r>
          </w:p>
        </w:tc>
        <w:tc>
          <w:tcPr>
            <w:tcW w:w="872" w:type="pct"/>
            <w:vAlign w:val="center"/>
          </w:tcPr>
          <w:p>
            <w:pPr>
              <w:spacing w:line="360" w:lineRule="auto"/>
              <w:jc w:val="center"/>
              <w:rPr>
                <w:rFonts w:ascii="宋体" w:hAnsi="宋体"/>
                <w:kern w:val="16"/>
                <w:sz w:val="24"/>
              </w:rPr>
            </w:pPr>
            <w:r>
              <w:rPr>
                <w:rFonts w:hint="eastAsia" w:ascii="宋体" w:hAnsi="宋体"/>
                <w:kern w:val="16"/>
                <w:sz w:val="24"/>
              </w:rPr>
              <w:t>电机轴承</w:t>
            </w:r>
          </w:p>
        </w:tc>
        <w:tc>
          <w:tcPr>
            <w:tcW w:w="856" w:type="pct"/>
            <w:vAlign w:val="center"/>
          </w:tcPr>
          <w:p>
            <w:pPr>
              <w:spacing w:line="360" w:lineRule="auto"/>
              <w:ind w:left="-97" w:leftChars="-46" w:right="-90" w:rightChars="-43"/>
              <w:jc w:val="center"/>
              <w:rPr>
                <w:rFonts w:ascii="宋体" w:hAnsi="宋体"/>
                <w:spacing w:val="5"/>
                <w:sz w:val="24"/>
              </w:rPr>
            </w:pPr>
            <w:r>
              <w:rPr>
                <w:rFonts w:hint="eastAsia" w:ascii="宋体" w:hAnsi="宋体"/>
                <w:spacing w:val="5"/>
                <w:sz w:val="24"/>
              </w:rPr>
              <w:t>与电机配套</w:t>
            </w:r>
          </w:p>
        </w:tc>
        <w:tc>
          <w:tcPr>
            <w:tcW w:w="319" w:type="pct"/>
            <w:vAlign w:val="center"/>
          </w:tcPr>
          <w:p>
            <w:pPr>
              <w:spacing w:line="360" w:lineRule="auto"/>
              <w:ind w:left="10" w:leftChars="-46" w:right="-90" w:rightChars="-43" w:hanging="107" w:hangingChars="43"/>
              <w:jc w:val="center"/>
              <w:rPr>
                <w:rFonts w:ascii="宋体" w:hAnsi="宋体"/>
                <w:spacing w:val="5"/>
                <w:sz w:val="24"/>
              </w:rPr>
            </w:pPr>
            <w:r>
              <w:rPr>
                <w:rFonts w:hint="eastAsia" w:ascii="宋体" w:hAnsi="宋体"/>
                <w:spacing w:val="5"/>
                <w:sz w:val="24"/>
              </w:rPr>
              <w:t>套</w:t>
            </w: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87" w:type="pct"/>
            <w:vAlign w:val="center"/>
          </w:tcPr>
          <w:p>
            <w:pPr>
              <w:spacing w:line="360" w:lineRule="auto"/>
              <w:ind w:left="-97" w:leftChars="-46" w:right="-90" w:rightChars="-43"/>
              <w:jc w:val="center"/>
              <w:rPr>
                <w:rFonts w:ascii="宋体" w:hAnsi="宋体"/>
                <w:spacing w:val="5"/>
                <w:sz w:val="24"/>
              </w:rPr>
            </w:pPr>
          </w:p>
        </w:tc>
        <w:tc>
          <w:tcPr>
            <w:tcW w:w="872" w:type="pct"/>
            <w:vAlign w:val="center"/>
          </w:tcPr>
          <w:p>
            <w:pPr>
              <w:spacing w:line="360" w:lineRule="auto"/>
              <w:jc w:val="center"/>
              <w:rPr>
                <w:rFonts w:ascii="宋体" w:hAnsi="宋体"/>
                <w:kern w:val="16"/>
                <w:sz w:val="24"/>
              </w:rPr>
            </w:pPr>
          </w:p>
        </w:tc>
        <w:tc>
          <w:tcPr>
            <w:tcW w:w="856" w:type="pct"/>
            <w:vAlign w:val="center"/>
          </w:tcPr>
          <w:p>
            <w:pPr>
              <w:spacing w:line="360" w:lineRule="auto"/>
              <w:ind w:left="-97" w:leftChars="-46" w:right="-90" w:rightChars="-43"/>
              <w:jc w:val="center"/>
              <w:rPr>
                <w:rFonts w:ascii="宋体" w:hAnsi="宋体"/>
                <w:spacing w:val="5"/>
                <w:sz w:val="24"/>
              </w:rPr>
            </w:pPr>
          </w:p>
        </w:tc>
        <w:tc>
          <w:tcPr>
            <w:tcW w:w="319" w:type="pct"/>
            <w:vAlign w:val="center"/>
          </w:tcPr>
          <w:p>
            <w:pPr>
              <w:spacing w:line="360" w:lineRule="auto"/>
              <w:ind w:left="10" w:leftChars="-46" w:right="-90" w:rightChars="-43" w:hanging="107" w:hangingChars="43"/>
              <w:jc w:val="center"/>
              <w:rPr>
                <w:rFonts w:ascii="宋体" w:hAnsi="宋体"/>
                <w:spacing w:val="5"/>
                <w:sz w:val="24"/>
              </w:rPr>
            </w:pPr>
          </w:p>
        </w:tc>
        <w:tc>
          <w:tcPr>
            <w:tcW w:w="392" w:type="pct"/>
            <w:vAlign w:val="center"/>
          </w:tcPr>
          <w:p>
            <w:pPr>
              <w:spacing w:line="360" w:lineRule="auto"/>
              <w:ind w:left="-97" w:leftChars="-46" w:right="-90" w:rightChars="-43"/>
              <w:jc w:val="center"/>
              <w:rPr>
                <w:rFonts w:ascii="宋体" w:hAnsi="宋体"/>
                <w:spacing w:val="5"/>
                <w:sz w:val="24"/>
              </w:rPr>
            </w:pPr>
          </w:p>
        </w:tc>
        <w:tc>
          <w:tcPr>
            <w:tcW w:w="393" w:type="pct"/>
            <w:vAlign w:val="center"/>
          </w:tcPr>
          <w:p>
            <w:pPr>
              <w:spacing w:line="360" w:lineRule="auto"/>
              <w:ind w:left="-97" w:leftChars="-46" w:right="-90" w:rightChars="-43"/>
              <w:jc w:val="center"/>
              <w:rPr>
                <w:rFonts w:ascii="宋体" w:hAnsi="宋体"/>
                <w:spacing w:val="5"/>
                <w:sz w:val="24"/>
              </w:rPr>
            </w:pPr>
          </w:p>
        </w:tc>
        <w:tc>
          <w:tcPr>
            <w:tcW w:w="1506" w:type="pct"/>
            <w:vAlign w:val="center"/>
          </w:tcPr>
          <w:p>
            <w:pPr>
              <w:spacing w:line="360" w:lineRule="auto"/>
              <w:ind w:left="-97" w:leftChars="-46" w:right="-90" w:rightChars="-43"/>
              <w:jc w:val="center"/>
              <w:rPr>
                <w:rFonts w:ascii="宋体" w:hAnsi="宋体"/>
                <w:spacing w:val="5"/>
                <w:sz w:val="24"/>
              </w:rPr>
            </w:pPr>
          </w:p>
        </w:tc>
        <w:tc>
          <w:tcPr>
            <w:tcW w:w="376" w:type="pct"/>
            <w:vAlign w:val="center"/>
          </w:tcPr>
          <w:p>
            <w:pPr>
              <w:spacing w:line="360" w:lineRule="auto"/>
              <w:ind w:left="-97" w:leftChars="-46" w:right="-90" w:rightChars="-43"/>
              <w:jc w:val="center"/>
              <w:rPr>
                <w:rFonts w:ascii="宋体" w:hAnsi="宋体"/>
                <w:spacing w:val="5"/>
                <w:sz w:val="24"/>
              </w:rPr>
            </w:pPr>
          </w:p>
        </w:tc>
      </w:tr>
    </w:tbl>
    <w:p>
      <w:pPr>
        <w:spacing w:line="360" w:lineRule="auto"/>
        <w:rPr>
          <w:rFonts w:ascii="宋体" w:hAnsi="宋体" w:cs="宋体"/>
          <w:sz w:val="24"/>
        </w:rPr>
      </w:pPr>
      <w:r>
        <w:rPr>
          <w:rFonts w:hint="eastAsia" w:ascii="宋体" w:hAnsi="宋体" w:cs="宋体"/>
          <w:sz w:val="24"/>
        </w:rPr>
        <w:t>2.2.2</w:t>
      </w:r>
      <w:r>
        <w:rPr>
          <w:rFonts w:hint="eastAsia" w:ascii="宋体" w:hAnsi="宋体" w:cs="宋体"/>
          <w:kern w:val="16"/>
          <w:sz w:val="24"/>
        </w:rPr>
        <w:t>投标方</w:t>
      </w:r>
      <w:r>
        <w:rPr>
          <w:rFonts w:hint="eastAsia" w:ascii="宋体" w:hAnsi="宋体" w:cs="宋体"/>
          <w:sz w:val="24"/>
        </w:rPr>
        <w:t>提供包括以上供货范围及未列出的，但为水泵正常运行所必须的系统及部件。</w:t>
      </w:r>
    </w:p>
    <w:p>
      <w:pPr>
        <w:tabs>
          <w:tab w:val="left" w:pos="426"/>
          <w:tab w:val="left" w:pos="580"/>
        </w:tabs>
        <w:snapToGrid w:val="0"/>
        <w:spacing w:line="360" w:lineRule="auto"/>
        <w:rPr>
          <w:rFonts w:ascii="宋体" w:hAnsi="宋体" w:cs="宋体"/>
          <w:snapToGrid w:val="0"/>
          <w:sz w:val="24"/>
        </w:rPr>
      </w:pPr>
      <w:r>
        <w:rPr>
          <w:rFonts w:hint="eastAsia" w:ascii="宋体" w:hAnsi="宋体" w:cs="宋体"/>
          <w:sz w:val="24"/>
        </w:rPr>
        <w:t xml:space="preserve">2.2.3 </w:t>
      </w:r>
      <w:r>
        <w:rPr>
          <w:rFonts w:hint="eastAsia" w:ascii="宋体" w:hAnsi="宋体" w:cs="宋体"/>
          <w:snapToGrid w:val="0"/>
          <w:sz w:val="24"/>
        </w:rPr>
        <w:t>专用工具</w:t>
      </w:r>
    </w:p>
    <w:p>
      <w:pPr>
        <w:tabs>
          <w:tab w:val="left" w:pos="426"/>
          <w:tab w:val="left" w:pos="580"/>
        </w:tabs>
        <w:snapToGrid w:val="0"/>
        <w:spacing w:line="360" w:lineRule="auto"/>
        <w:rPr>
          <w:rFonts w:ascii="宋体" w:hAnsi="宋体" w:cs="宋体"/>
          <w:snapToGrid w:val="0"/>
          <w:sz w:val="24"/>
        </w:rPr>
      </w:pPr>
      <w:r>
        <w:rPr>
          <w:rFonts w:hint="eastAsia" w:ascii="宋体" w:hAnsi="宋体" w:cs="宋体"/>
          <w:snapToGrid w:val="0"/>
          <w:sz w:val="24"/>
        </w:rPr>
        <w:tab/>
      </w:r>
      <w:r>
        <w:rPr>
          <w:rFonts w:hint="eastAsia" w:ascii="宋体" w:hAnsi="宋体" w:cs="宋体"/>
          <w:snapToGrid w:val="0"/>
          <w:sz w:val="24"/>
        </w:rPr>
        <w:tab/>
      </w:r>
      <w:r>
        <w:rPr>
          <w:rFonts w:hint="eastAsia" w:ascii="宋体" w:hAnsi="宋体" w:cs="宋体"/>
          <w:snapToGrid w:val="0"/>
          <w:sz w:val="24"/>
        </w:rPr>
        <w:t>a.</w:t>
      </w:r>
      <w:r>
        <w:rPr>
          <w:rFonts w:hint="eastAsia" w:ascii="宋体" w:hAnsi="宋体" w:cs="宋体"/>
          <w:kern w:val="16"/>
          <w:sz w:val="24"/>
        </w:rPr>
        <w:t xml:space="preserve"> 投标方</w:t>
      </w:r>
      <w:r>
        <w:rPr>
          <w:rFonts w:hint="eastAsia" w:ascii="宋体" w:hAnsi="宋体" w:cs="宋体"/>
          <w:snapToGrid w:val="0"/>
          <w:sz w:val="24"/>
        </w:rPr>
        <w:t>提供一套设备及附件的安装、运行、维护和调整所必须的专用工具。</w:t>
      </w:r>
    </w:p>
    <w:p>
      <w:pPr>
        <w:tabs>
          <w:tab w:val="left" w:pos="426"/>
          <w:tab w:val="left" w:pos="580"/>
        </w:tabs>
        <w:snapToGrid w:val="0"/>
        <w:spacing w:line="360" w:lineRule="auto"/>
        <w:rPr>
          <w:rFonts w:ascii="宋体" w:hAnsi="宋体" w:cs="宋体"/>
          <w:snapToGrid w:val="0"/>
          <w:sz w:val="24"/>
        </w:rPr>
      </w:pPr>
      <w:r>
        <w:rPr>
          <w:rFonts w:hint="eastAsia" w:ascii="宋体" w:hAnsi="宋体" w:cs="宋体"/>
          <w:snapToGrid w:val="0"/>
          <w:sz w:val="24"/>
        </w:rPr>
        <w:tab/>
      </w:r>
      <w:r>
        <w:rPr>
          <w:rFonts w:hint="eastAsia" w:ascii="宋体" w:hAnsi="宋体" w:cs="宋体"/>
          <w:snapToGrid w:val="0"/>
          <w:sz w:val="24"/>
        </w:rPr>
        <w:tab/>
      </w:r>
      <w:r>
        <w:rPr>
          <w:rFonts w:hint="eastAsia" w:ascii="宋体" w:hAnsi="宋体" w:cs="宋体"/>
          <w:snapToGrid w:val="0"/>
          <w:sz w:val="24"/>
        </w:rPr>
        <w:t>b.</w:t>
      </w:r>
      <w:r>
        <w:rPr>
          <w:rFonts w:hint="eastAsia" w:ascii="宋体" w:hAnsi="宋体" w:cs="宋体"/>
          <w:kern w:val="16"/>
          <w:sz w:val="24"/>
        </w:rPr>
        <w:t xml:space="preserve"> 投标方</w:t>
      </w:r>
      <w:r>
        <w:rPr>
          <w:rFonts w:hint="eastAsia" w:ascii="宋体" w:hAnsi="宋体" w:cs="宋体"/>
          <w:snapToGrid w:val="0"/>
          <w:sz w:val="24"/>
        </w:rPr>
        <w:t>提供专用工具清单，并附有这些专用工具使用功能详细说明书。</w:t>
      </w:r>
    </w:p>
    <w:p>
      <w:pPr>
        <w:tabs>
          <w:tab w:val="left" w:pos="600"/>
          <w:tab w:val="left" w:pos="4320"/>
        </w:tabs>
        <w:spacing w:line="360" w:lineRule="auto"/>
        <w:rPr>
          <w:rFonts w:ascii="宋体" w:hAnsi="宋体" w:cs="宋体"/>
          <w:b/>
          <w:sz w:val="24"/>
        </w:rPr>
      </w:pPr>
      <w:r>
        <w:rPr>
          <w:rFonts w:hint="eastAsia" w:ascii="宋体" w:hAnsi="宋体" w:cs="宋体"/>
          <w:snapToGrid w:val="0"/>
          <w:sz w:val="24"/>
        </w:rPr>
        <w:tab/>
      </w:r>
      <w:r>
        <w:rPr>
          <w:rFonts w:hint="eastAsia" w:ascii="宋体" w:hAnsi="宋体" w:cs="宋体"/>
          <w:snapToGrid w:val="0"/>
          <w:sz w:val="24"/>
        </w:rPr>
        <w:t>c. 专用工具应包括：全套专用板手、工具和拆卸附件。</w:t>
      </w:r>
      <w:bookmarkStart w:id="16" w:name="_Toc3431020"/>
    </w:p>
    <w:bookmarkEnd w:id="16"/>
    <w:p>
      <w:pPr>
        <w:spacing w:line="360" w:lineRule="auto"/>
        <w:rPr>
          <w:rFonts w:ascii="宋体" w:hAnsi="宋体" w:cs="宋体"/>
          <w:color w:val="000000"/>
          <w:spacing w:val="5"/>
          <w:sz w:val="24"/>
        </w:rPr>
      </w:pPr>
      <w:r>
        <w:rPr>
          <w:rFonts w:hint="eastAsia" w:ascii="宋体" w:hAnsi="宋体" w:cs="宋体"/>
          <w:color w:val="000000"/>
          <w:spacing w:val="5"/>
          <w:sz w:val="24"/>
        </w:rPr>
        <w:t>2.3 进口件清单</w:t>
      </w:r>
    </w:p>
    <w:tbl>
      <w:tblPr>
        <w:tblStyle w:val="73"/>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897"/>
        <w:gridCol w:w="1560"/>
        <w:gridCol w:w="928"/>
        <w:gridCol w:w="1069"/>
        <w:gridCol w:w="883"/>
        <w:gridCol w:w="1255"/>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 w:type="dxa"/>
          </w:tcPr>
          <w:p>
            <w:pPr>
              <w:spacing w:line="360" w:lineRule="auto"/>
              <w:rPr>
                <w:rFonts w:ascii="宋体" w:hAnsi="宋体"/>
                <w:color w:val="000000"/>
                <w:spacing w:val="5"/>
                <w:sz w:val="24"/>
              </w:rPr>
            </w:pPr>
            <w:r>
              <w:rPr>
                <w:rFonts w:hint="eastAsia" w:ascii="宋体" w:hAnsi="宋体"/>
                <w:color w:val="000000"/>
                <w:spacing w:val="5"/>
                <w:sz w:val="24"/>
              </w:rPr>
              <w:t>序号</w:t>
            </w:r>
          </w:p>
        </w:tc>
        <w:tc>
          <w:tcPr>
            <w:tcW w:w="897" w:type="dxa"/>
          </w:tcPr>
          <w:p>
            <w:pPr>
              <w:spacing w:line="360" w:lineRule="auto"/>
              <w:rPr>
                <w:rFonts w:ascii="宋体" w:hAnsi="宋体"/>
                <w:color w:val="000000"/>
                <w:spacing w:val="5"/>
                <w:sz w:val="24"/>
              </w:rPr>
            </w:pPr>
            <w:r>
              <w:rPr>
                <w:rFonts w:hint="eastAsia" w:ascii="宋体" w:hAnsi="宋体"/>
                <w:color w:val="000000"/>
                <w:spacing w:val="5"/>
                <w:sz w:val="24"/>
              </w:rPr>
              <w:t>名称</w:t>
            </w:r>
          </w:p>
        </w:tc>
        <w:tc>
          <w:tcPr>
            <w:tcW w:w="1560" w:type="dxa"/>
          </w:tcPr>
          <w:p>
            <w:pPr>
              <w:spacing w:line="360" w:lineRule="auto"/>
              <w:rPr>
                <w:rFonts w:ascii="宋体" w:hAnsi="宋体"/>
                <w:color w:val="000000"/>
                <w:spacing w:val="5"/>
                <w:sz w:val="24"/>
              </w:rPr>
            </w:pPr>
            <w:r>
              <w:rPr>
                <w:rFonts w:hint="eastAsia" w:ascii="宋体" w:hAnsi="宋体"/>
                <w:color w:val="000000"/>
                <w:spacing w:val="5"/>
                <w:sz w:val="24"/>
              </w:rPr>
              <w:t>规格和型号</w:t>
            </w:r>
          </w:p>
        </w:tc>
        <w:tc>
          <w:tcPr>
            <w:tcW w:w="928" w:type="dxa"/>
          </w:tcPr>
          <w:p>
            <w:pPr>
              <w:spacing w:line="360" w:lineRule="auto"/>
              <w:rPr>
                <w:rFonts w:ascii="宋体" w:hAnsi="宋体"/>
                <w:color w:val="000000"/>
                <w:spacing w:val="5"/>
                <w:sz w:val="24"/>
              </w:rPr>
            </w:pPr>
            <w:r>
              <w:rPr>
                <w:rFonts w:hint="eastAsia" w:ascii="宋体" w:hAnsi="宋体"/>
                <w:color w:val="000000"/>
                <w:spacing w:val="5"/>
                <w:sz w:val="24"/>
              </w:rPr>
              <w:t>单位</w:t>
            </w:r>
          </w:p>
        </w:tc>
        <w:tc>
          <w:tcPr>
            <w:tcW w:w="1069" w:type="dxa"/>
          </w:tcPr>
          <w:p>
            <w:pPr>
              <w:spacing w:line="360" w:lineRule="auto"/>
              <w:rPr>
                <w:rFonts w:ascii="宋体" w:hAnsi="宋体"/>
                <w:color w:val="000000"/>
                <w:spacing w:val="5"/>
                <w:sz w:val="24"/>
              </w:rPr>
            </w:pPr>
            <w:r>
              <w:rPr>
                <w:rFonts w:hint="eastAsia" w:ascii="宋体" w:hAnsi="宋体"/>
                <w:color w:val="000000"/>
                <w:spacing w:val="5"/>
                <w:sz w:val="24"/>
              </w:rPr>
              <w:t>数量</w:t>
            </w:r>
          </w:p>
        </w:tc>
        <w:tc>
          <w:tcPr>
            <w:tcW w:w="883" w:type="dxa"/>
          </w:tcPr>
          <w:p>
            <w:pPr>
              <w:spacing w:line="360" w:lineRule="auto"/>
              <w:rPr>
                <w:rFonts w:ascii="宋体" w:hAnsi="宋体"/>
                <w:color w:val="000000"/>
                <w:spacing w:val="5"/>
                <w:sz w:val="24"/>
              </w:rPr>
            </w:pPr>
            <w:r>
              <w:rPr>
                <w:rFonts w:hint="eastAsia" w:ascii="宋体" w:hAnsi="宋体"/>
                <w:color w:val="000000"/>
                <w:spacing w:val="5"/>
                <w:sz w:val="24"/>
              </w:rPr>
              <w:t>产地</w:t>
            </w:r>
          </w:p>
        </w:tc>
        <w:tc>
          <w:tcPr>
            <w:tcW w:w="1255" w:type="dxa"/>
          </w:tcPr>
          <w:p>
            <w:pPr>
              <w:spacing w:line="360" w:lineRule="auto"/>
              <w:rPr>
                <w:rFonts w:ascii="宋体" w:hAnsi="宋体"/>
                <w:color w:val="000000"/>
                <w:spacing w:val="5"/>
                <w:sz w:val="24"/>
              </w:rPr>
            </w:pPr>
            <w:r>
              <w:rPr>
                <w:rFonts w:hint="eastAsia" w:ascii="宋体" w:hAnsi="宋体"/>
                <w:color w:val="000000"/>
                <w:spacing w:val="5"/>
                <w:sz w:val="24"/>
              </w:rPr>
              <w:t>生产厂家</w:t>
            </w:r>
          </w:p>
        </w:tc>
        <w:tc>
          <w:tcPr>
            <w:tcW w:w="2165" w:type="dxa"/>
          </w:tcPr>
          <w:p>
            <w:pPr>
              <w:spacing w:line="360" w:lineRule="auto"/>
              <w:rPr>
                <w:rFonts w:ascii="宋体" w:hAnsi="宋体"/>
                <w:color w:val="000000"/>
                <w:spacing w:val="5"/>
                <w:sz w:val="24"/>
              </w:rPr>
            </w:pPr>
            <w:r>
              <w:rPr>
                <w:rFonts w:hint="eastAsia" w:ascii="宋体" w:hAnsi="宋体"/>
                <w:color w:val="000000"/>
                <w:spacing w:val="5"/>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 w:type="dxa"/>
          </w:tcPr>
          <w:p>
            <w:pPr>
              <w:spacing w:line="360" w:lineRule="auto"/>
              <w:rPr>
                <w:rFonts w:ascii="宋体" w:hAnsi="宋体"/>
                <w:color w:val="000000"/>
                <w:spacing w:val="5"/>
                <w:sz w:val="24"/>
              </w:rPr>
            </w:pPr>
          </w:p>
        </w:tc>
        <w:tc>
          <w:tcPr>
            <w:tcW w:w="897" w:type="dxa"/>
          </w:tcPr>
          <w:p>
            <w:pPr>
              <w:spacing w:line="360" w:lineRule="auto"/>
              <w:rPr>
                <w:rFonts w:ascii="宋体" w:hAnsi="宋体"/>
                <w:color w:val="000000"/>
                <w:spacing w:val="5"/>
                <w:sz w:val="24"/>
              </w:rPr>
            </w:pPr>
          </w:p>
        </w:tc>
        <w:tc>
          <w:tcPr>
            <w:tcW w:w="1560" w:type="dxa"/>
          </w:tcPr>
          <w:p>
            <w:pPr>
              <w:spacing w:line="360" w:lineRule="auto"/>
              <w:rPr>
                <w:rFonts w:ascii="宋体" w:hAnsi="宋体"/>
                <w:color w:val="000000"/>
                <w:spacing w:val="5"/>
                <w:sz w:val="24"/>
              </w:rPr>
            </w:pPr>
          </w:p>
        </w:tc>
        <w:tc>
          <w:tcPr>
            <w:tcW w:w="928" w:type="dxa"/>
          </w:tcPr>
          <w:p>
            <w:pPr>
              <w:spacing w:line="360" w:lineRule="auto"/>
              <w:rPr>
                <w:rFonts w:ascii="宋体" w:hAnsi="宋体"/>
                <w:color w:val="000000"/>
                <w:spacing w:val="5"/>
                <w:sz w:val="24"/>
              </w:rPr>
            </w:pPr>
          </w:p>
        </w:tc>
        <w:tc>
          <w:tcPr>
            <w:tcW w:w="1069" w:type="dxa"/>
          </w:tcPr>
          <w:p>
            <w:pPr>
              <w:spacing w:line="360" w:lineRule="auto"/>
              <w:rPr>
                <w:rFonts w:ascii="宋体" w:hAnsi="宋体"/>
                <w:color w:val="000000"/>
                <w:spacing w:val="5"/>
                <w:sz w:val="24"/>
              </w:rPr>
            </w:pPr>
          </w:p>
        </w:tc>
        <w:tc>
          <w:tcPr>
            <w:tcW w:w="883" w:type="dxa"/>
          </w:tcPr>
          <w:p>
            <w:pPr>
              <w:spacing w:line="360" w:lineRule="auto"/>
              <w:rPr>
                <w:rFonts w:ascii="宋体" w:hAnsi="宋体"/>
                <w:color w:val="000000"/>
                <w:spacing w:val="5"/>
                <w:sz w:val="24"/>
              </w:rPr>
            </w:pPr>
          </w:p>
        </w:tc>
        <w:tc>
          <w:tcPr>
            <w:tcW w:w="1255" w:type="dxa"/>
          </w:tcPr>
          <w:p>
            <w:pPr>
              <w:spacing w:line="360" w:lineRule="auto"/>
              <w:rPr>
                <w:rFonts w:ascii="宋体" w:hAnsi="宋体"/>
                <w:color w:val="000000"/>
                <w:spacing w:val="5"/>
                <w:sz w:val="24"/>
              </w:rPr>
            </w:pPr>
          </w:p>
        </w:tc>
        <w:tc>
          <w:tcPr>
            <w:tcW w:w="2165" w:type="dxa"/>
          </w:tcPr>
          <w:p>
            <w:pPr>
              <w:spacing w:line="360" w:lineRule="auto"/>
              <w:rPr>
                <w:rFonts w:ascii="宋体" w:hAnsi="宋体"/>
                <w:color w:val="000000"/>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 w:type="dxa"/>
          </w:tcPr>
          <w:p>
            <w:pPr>
              <w:spacing w:line="360" w:lineRule="auto"/>
              <w:rPr>
                <w:rFonts w:ascii="宋体" w:hAnsi="宋体"/>
                <w:color w:val="000000"/>
                <w:spacing w:val="5"/>
                <w:sz w:val="24"/>
              </w:rPr>
            </w:pPr>
          </w:p>
        </w:tc>
        <w:tc>
          <w:tcPr>
            <w:tcW w:w="897" w:type="dxa"/>
          </w:tcPr>
          <w:p>
            <w:pPr>
              <w:spacing w:line="360" w:lineRule="auto"/>
              <w:rPr>
                <w:rFonts w:ascii="宋体" w:hAnsi="宋体"/>
                <w:color w:val="000000"/>
                <w:spacing w:val="5"/>
                <w:sz w:val="24"/>
              </w:rPr>
            </w:pPr>
          </w:p>
        </w:tc>
        <w:tc>
          <w:tcPr>
            <w:tcW w:w="1560" w:type="dxa"/>
          </w:tcPr>
          <w:p>
            <w:pPr>
              <w:spacing w:line="360" w:lineRule="auto"/>
              <w:rPr>
                <w:rFonts w:ascii="宋体" w:hAnsi="宋体"/>
                <w:color w:val="000000"/>
                <w:spacing w:val="5"/>
                <w:sz w:val="24"/>
              </w:rPr>
            </w:pPr>
          </w:p>
        </w:tc>
        <w:tc>
          <w:tcPr>
            <w:tcW w:w="928" w:type="dxa"/>
          </w:tcPr>
          <w:p>
            <w:pPr>
              <w:spacing w:line="360" w:lineRule="auto"/>
              <w:rPr>
                <w:rFonts w:ascii="宋体" w:hAnsi="宋体"/>
                <w:color w:val="000000"/>
                <w:spacing w:val="5"/>
                <w:sz w:val="24"/>
              </w:rPr>
            </w:pPr>
          </w:p>
        </w:tc>
        <w:tc>
          <w:tcPr>
            <w:tcW w:w="1069" w:type="dxa"/>
          </w:tcPr>
          <w:p>
            <w:pPr>
              <w:spacing w:line="360" w:lineRule="auto"/>
              <w:rPr>
                <w:rFonts w:ascii="宋体" w:hAnsi="宋体"/>
                <w:color w:val="000000"/>
                <w:spacing w:val="5"/>
                <w:sz w:val="24"/>
              </w:rPr>
            </w:pPr>
          </w:p>
        </w:tc>
        <w:tc>
          <w:tcPr>
            <w:tcW w:w="883" w:type="dxa"/>
          </w:tcPr>
          <w:p>
            <w:pPr>
              <w:spacing w:line="360" w:lineRule="auto"/>
              <w:rPr>
                <w:rFonts w:ascii="宋体" w:hAnsi="宋体"/>
                <w:color w:val="000000"/>
                <w:spacing w:val="5"/>
                <w:sz w:val="24"/>
              </w:rPr>
            </w:pPr>
          </w:p>
        </w:tc>
        <w:tc>
          <w:tcPr>
            <w:tcW w:w="1255" w:type="dxa"/>
          </w:tcPr>
          <w:p>
            <w:pPr>
              <w:spacing w:line="360" w:lineRule="auto"/>
              <w:rPr>
                <w:rFonts w:ascii="宋体" w:hAnsi="宋体"/>
                <w:color w:val="000000"/>
                <w:spacing w:val="5"/>
                <w:sz w:val="24"/>
              </w:rPr>
            </w:pPr>
          </w:p>
        </w:tc>
        <w:tc>
          <w:tcPr>
            <w:tcW w:w="2165" w:type="dxa"/>
          </w:tcPr>
          <w:p>
            <w:pPr>
              <w:spacing w:line="360" w:lineRule="auto"/>
              <w:rPr>
                <w:rFonts w:ascii="宋体" w:hAnsi="宋体"/>
                <w:color w:val="000000"/>
                <w:spacing w:val="5"/>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91" w:type="dxa"/>
          </w:tcPr>
          <w:p>
            <w:pPr>
              <w:spacing w:line="360" w:lineRule="auto"/>
              <w:rPr>
                <w:rFonts w:ascii="宋体" w:hAnsi="宋体"/>
                <w:color w:val="000000"/>
                <w:spacing w:val="5"/>
                <w:sz w:val="24"/>
              </w:rPr>
            </w:pPr>
          </w:p>
        </w:tc>
        <w:tc>
          <w:tcPr>
            <w:tcW w:w="897" w:type="dxa"/>
          </w:tcPr>
          <w:p>
            <w:pPr>
              <w:spacing w:line="360" w:lineRule="auto"/>
              <w:rPr>
                <w:rFonts w:ascii="宋体" w:hAnsi="宋体"/>
                <w:color w:val="000000"/>
                <w:spacing w:val="5"/>
                <w:sz w:val="24"/>
              </w:rPr>
            </w:pPr>
          </w:p>
        </w:tc>
        <w:tc>
          <w:tcPr>
            <w:tcW w:w="1560" w:type="dxa"/>
          </w:tcPr>
          <w:p>
            <w:pPr>
              <w:spacing w:line="360" w:lineRule="auto"/>
              <w:rPr>
                <w:rFonts w:ascii="宋体" w:hAnsi="宋体"/>
                <w:color w:val="000000"/>
                <w:spacing w:val="5"/>
                <w:sz w:val="24"/>
              </w:rPr>
            </w:pPr>
          </w:p>
        </w:tc>
        <w:tc>
          <w:tcPr>
            <w:tcW w:w="928" w:type="dxa"/>
          </w:tcPr>
          <w:p>
            <w:pPr>
              <w:spacing w:line="360" w:lineRule="auto"/>
              <w:rPr>
                <w:rFonts w:ascii="宋体" w:hAnsi="宋体"/>
                <w:color w:val="000000"/>
                <w:spacing w:val="5"/>
                <w:sz w:val="24"/>
              </w:rPr>
            </w:pPr>
          </w:p>
        </w:tc>
        <w:tc>
          <w:tcPr>
            <w:tcW w:w="1069" w:type="dxa"/>
          </w:tcPr>
          <w:p>
            <w:pPr>
              <w:spacing w:line="360" w:lineRule="auto"/>
              <w:rPr>
                <w:rFonts w:ascii="宋体" w:hAnsi="宋体"/>
                <w:color w:val="000000"/>
                <w:spacing w:val="5"/>
                <w:sz w:val="24"/>
              </w:rPr>
            </w:pPr>
          </w:p>
        </w:tc>
        <w:tc>
          <w:tcPr>
            <w:tcW w:w="883" w:type="dxa"/>
          </w:tcPr>
          <w:p>
            <w:pPr>
              <w:spacing w:line="360" w:lineRule="auto"/>
              <w:rPr>
                <w:rFonts w:ascii="宋体" w:hAnsi="宋体"/>
                <w:color w:val="000000"/>
                <w:spacing w:val="5"/>
                <w:sz w:val="24"/>
              </w:rPr>
            </w:pPr>
          </w:p>
        </w:tc>
        <w:tc>
          <w:tcPr>
            <w:tcW w:w="1255" w:type="dxa"/>
          </w:tcPr>
          <w:p>
            <w:pPr>
              <w:spacing w:line="360" w:lineRule="auto"/>
              <w:rPr>
                <w:rFonts w:ascii="宋体" w:hAnsi="宋体"/>
                <w:color w:val="000000"/>
                <w:spacing w:val="5"/>
                <w:sz w:val="24"/>
              </w:rPr>
            </w:pPr>
          </w:p>
        </w:tc>
        <w:tc>
          <w:tcPr>
            <w:tcW w:w="2165" w:type="dxa"/>
          </w:tcPr>
          <w:p>
            <w:pPr>
              <w:spacing w:line="360" w:lineRule="auto"/>
              <w:rPr>
                <w:rFonts w:ascii="宋体" w:hAnsi="宋体"/>
                <w:color w:val="000000"/>
                <w:spacing w:val="5"/>
                <w:sz w:val="24"/>
              </w:rPr>
            </w:pPr>
          </w:p>
        </w:tc>
      </w:tr>
    </w:tbl>
    <w:p/>
    <w:p>
      <w:pPr>
        <w:spacing w:line="360" w:lineRule="auto"/>
        <w:rPr>
          <w:rFonts w:hint="eastAsia" w:ascii="宋体" w:hAnsi="宋体" w:cs="宋体"/>
          <w:b/>
          <w:bCs/>
          <w:sz w:val="32"/>
          <w:szCs w:val="32"/>
        </w:rPr>
      </w:pPr>
      <w:bookmarkStart w:id="17" w:name="_Toc41467223"/>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ascii="宋体" w:hAnsi="宋体" w:cs="宋体"/>
          <w:b/>
          <w:bCs/>
          <w:sz w:val="32"/>
          <w:szCs w:val="32"/>
        </w:rPr>
      </w:pPr>
      <w:r>
        <w:rPr>
          <w:rFonts w:hint="eastAsia" w:ascii="宋体" w:hAnsi="宋体" w:cs="宋体"/>
          <w:b/>
          <w:bCs/>
          <w:sz w:val="32"/>
          <w:szCs w:val="32"/>
        </w:rPr>
        <w:t>附件3  技术资料和交付进度</w:t>
      </w:r>
      <w:bookmarkEnd w:id="17"/>
    </w:p>
    <w:p>
      <w:pPr>
        <w:spacing w:line="360" w:lineRule="auto"/>
        <w:rPr>
          <w:b/>
          <w:bCs/>
          <w:sz w:val="24"/>
        </w:rPr>
      </w:pPr>
      <w:bookmarkStart w:id="18" w:name="_Toc35238555"/>
      <w:r>
        <w:rPr>
          <w:rFonts w:hint="eastAsia"/>
          <w:b/>
          <w:bCs/>
          <w:sz w:val="24"/>
        </w:rPr>
        <w:t>1</w:t>
      </w:r>
      <w:r>
        <w:rPr>
          <w:rFonts w:hint="eastAsia"/>
          <w:b/>
          <w:bCs/>
          <w:sz w:val="24"/>
        </w:rPr>
        <w:tab/>
      </w:r>
      <w:r>
        <w:rPr>
          <w:rFonts w:hint="eastAsia"/>
          <w:b/>
          <w:bCs/>
          <w:sz w:val="24"/>
        </w:rPr>
        <w:t>一般要求</w:t>
      </w:r>
      <w:bookmarkEnd w:id="18"/>
    </w:p>
    <w:p>
      <w:pPr>
        <w:spacing w:line="360" w:lineRule="auto"/>
        <w:rPr>
          <w:rFonts w:ascii="宋体" w:hAnsi="宋体" w:cs="宋体"/>
          <w:sz w:val="24"/>
        </w:rPr>
      </w:pPr>
      <w:r>
        <w:rPr>
          <w:rFonts w:hint="eastAsia" w:ascii="宋体" w:hAnsi="宋体" w:cs="宋体"/>
          <w:sz w:val="24"/>
        </w:rPr>
        <w:t>1.1投标方提供的资料应使用国际单位制，语言为中文。其中提供的图纸须同时提供AUTOCAD2004电子文本。</w:t>
      </w:r>
    </w:p>
    <w:p>
      <w:pPr>
        <w:spacing w:line="360" w:lineRule="auto"/>
        <w:rPr>
          <w:rFonts w:ascii="宋体" w:hAnsi="宋体" w:cs="宋体"/>
          <w:sz w:val="24"/>
        </w:rPr>
      </w:pPr>
      <w:r>
        <w:rPr>
          <w:rFonts w:hint="eastAsia" w:ascii="宋体" w:hAnsi="宋体" w:cs="宋体"/>
          <w:sz w:val="24"/>
        </w:rPr>
        <w:t>1.2 资料的组织结构清晰、逻辑性强。资料内容正确、准确、一致、清晰完整，满足工程要求。</w:t>
      </w:r>
    </w:p>
    <w:p>
      <w:pPr>
        <w:spacing w:line="360" w:lineRule="auto"/>
        <w:rPr>
          <w:rFonts w:ascii="宋体" w:hAnsi="宋体" w:cs="宋体"/>
          <w:sz w:val="24"/>
        </w:rPr>
      </w:pPr>
      <w:r>
        <w:rPr>
          <w:rFonts w:hint="eastAsia" w:ascii="宋体" w:hAnsi="宋体" w:cs="宋体"/>
          <w:sz w:val="24"/>
        </w:rPr>
        <w:t>1.3投标方资料的提交及时、充分，满足工程进度要求。在技术协议后15天内给出全部技术资料和交付进度清单，并经招标方确认。</w:t>
      </w:r>
    </w:p>
    <w:p>
      <w:pPr>
        <w:spacing w:line="360" w:lineRule="auto"/>
        <w:rPr>
          <w:rFonts w:ascii="宋体" w:hAnsi="宋体" w:cs="宋体"/>
          <w:sz w:val="24"/>
        </w:rPr>
      </w:pPr>
      <w:r>
        <w:rPr>
          <w:rFonts w:hint="eastAsia" w:ascii="宋体" w:hAnsi="宋体" w:cs="宋体"/>
          <w:sz w:val="24"/>
        </w:rPr>
        <w:t>1.4投标方提供的技术资料一般可分为投标阶段，配合设计阶段，设备监造检验、施工调试试运、性能试验验收和运行维护等四个方面。投标方须满足以上四个方面的具体要求。</w:t>
      </w:r>
    </w:p>
    <w:p>
      <w:pPr>
        <w:spacing w:line="360" w:lineRule="auto"/>
        <w:rPr>
          <w:rFonts w:ascii="宋体" w:hAnsi="宋体" w:cs="宋体"/>
          <w:sz w:val="24"/>
        </w:rPr>
      </w:pPr>
      <w:r>
        <w:rPr>
          <w:rFonts w:hint="eastAsia" w:ascii="宋体" w:hAnsi="宋体" w:cs="宋体"/>
          <w:sz w:val="24"/>
        </w:rPr>
        <w:t>1.5 对于其它没有列入合同技术资料清单，是工程所必需文件和资料，一经发现，投标方应及时免费提供。</w:t>
      </w:r>
    </w:p>
    <w:p>
      <w:pPr>
        <w:spacing w:line="360" w:lineRule="auto"/>
        <w:rPr>
          <w:rFonts w:ascii="宋体" w:hAnsi="宋体" w:cs="宋体"/>
          <w:sz w:val="24"/>
        </w:rPr>
      </w:pPr>
      <w:r>
        <w:rPr>
          <w:rFonts w:hint="eastAsia" w:ascii="宋体" w:hAnsi="宋体" w:cs="宋体"/>
          <w:sz w:val="24"/>
        </w:rPr>
        <w:t>1.6招标方要及时提供与合同设备设计制造有关的资料。</w:t>
      </w:r>
    </w:p>
    <w:p>
      <w:pPr>
        <w:numPr>
          <w:ins w:id="0" w:author="Unknown" w:date=""/>
        </w:numPr>
        <w:spacing w:line="360" w:lineRule="auto"/>
        <w:rPr>
          <w:rFonts w:ascii="宋体" w:hAnsi="宋体" w:cs="宋体"/>
          <w:sz w:val="24"/>
        </w:rPr>
      </w:pPr>
      <w:r>
        <w:rPr>
          <w:rFonts w:hint="eastAsia" w:ascii="宋体" w:hAnsi="宋体" w:cs="宋体"/>
          <w:sz w:val="24"/>
        </w:rPr>
        <w:t>1.7投标方提供的技术资料为每台10套，电子版2套（提供U盘）。</w:t>
      </w:r>
    </w:p>
    <w:p>
      <w:pPr>
        <w:spacing w:line="360" w:lineRule="auto"/>
        <w:rPr>
          <w:rFonts w:ascii="宋体" w:hAnsi="宋体" w:cs="宋体"/>
          <w:sz w:val="24"/>
        </w:rPr>
      </w:pPr>
      <w:r>
        <w:rPr>
          <w:rFonts w:hint="eastAsia" w:ascii="宋体" w:hAnsi="宋体" w:cs="宋体"/>
          <w:sz w:val="24"/>
        </w:rPr>
        <w:t>1.8投标方提供的所有资料和图纸均盖有“河南万基控股集团2×60万千瓦机组上大压小工程”字样，修改版资料对修改部分有明显的标识和标注。</w:t>
      </w:r>
      <w:bookmarkStart w:id="19" w:name="_Toc35238556"/>
    </w:p>
    <w:p>
      <w:pPr>
        <w:spacing w:line="360" w:lineRule="auto"/>
        <w:rPr>
          <w:rFonts w:ascii="宋体" w:hAnsi="宋体" w:cs="宋体"/>
          <w:sz w:val="24"/>
        </w:rPr>
      </w:pPr>
      <w:r>
        <w:rPr>
          <w:rFonts w:hint="eastAsia" w:ascii="宋体" w:hAnsi="宋体" w:cs="宋体"/>
          <w:b/>
          <w:sz w:val="24"/>
        </w:rPr>
        <w:t>2</w:t>
      </w:r>
      <w:r>
        <w:rPr>
          <w:rFonts w:hint="eastAsia" w:ascii="宋体" w:hAnsi="宋体" w:cs="宋体"/>
          <w:b/>
          <w:sz w:val="24"/>
        </w:rPr>
        <w:tab/>
      </w:r>
      <w:r>
        <w:rPr>
          <w:rFonts w:hint="eastAsia" w:ascii="宋体" w:hAnsi="宋体" w:cs="宋体"/>
          <w:b/>
          <w:sz w:val="24"/>
        </w:rPr>
        <w:t>资料提交的基本要求</w:t>
      </w:r>
      <w:bookmarkEnd w:id="19"/>
      <w:bookmarkStart w:id="20" w:name="_Toc4237151"/>
    </w:p>
    <w:bookmarkEnd w:id="20"/>
    <w:p>
      <w:pPr>
        <w:spacing w:line="360" w:lineRule="auto"/>
        <w:rPr>
          <w:rFonts w:ascii="宋体" w:hAnsi="宋体" w:cs="宋体"/>
          <w:sz w:val="24"/>
        </w:rPr>
      </w:pPr>
      <w:r>
        <w:rPr>
          <w:rFonts w:hint="eastAsia" w:ascii="宋体" w:hAnsi="宋体" w:cs="宋体"/>
          <w:sz w:val="24"/>
        </w:rPr>
        <w:t>2.1 在投标阶段提供的资料</w:t>
      </w:r>
    </w:p>
    <w:p>
      <w:pPr>
        <w:spacing w:line="360" w:lineRule="auto"/>
        <w:ind w:firstLine="480"/>
        <w:rPr>
          <w:rFonts w:ascii="宋体" w:hAnsi="宋体" w:cs="宋体"/>
          <w:sz w:val="24"/>
        </w:rPr>
      </w:pPr>
      <w:r>
        <w:rPr>
          <w:rFonts w:hint="eastAsia" w:ascii="宋体" w:hAnsi="宋体" w:cs="宋体"/>
          <w:sz w:val="24"/>
        </w:rPr>
        <w:t>投标方应按招标文件要求提供满足评标所需图纸资料。</w:t>
      </w:r>
    </w:p>
    <w:p>
      <w:pPr>
        <w:spacing w:line="360" w:lineRule="auto"/>
        <w:rPr>
          <w:rFonts w:ascii="宋体" w:hAnsi="宋体" w:cs="宋体"/>
          <w:sz w:val="24"/>
        </w:rPr>
      </w:pPr>
      <w:r>
        <w:rPr>
          <w:rFonts w:hint="eastAsia" w:ascii="宋体" w:hAnsi="宋体" w:cs="宋体"/>
          <w:sz w:val="24"/>
        </w:rPr>
        <w:t>2.2 配合工程设计的资料与图纸</w:t>
      </w:r>
    </w:p>
    <w:p>
      <w:pPr>
        <w:spacing w:line="360" w:lineRule="auto"/>
        <w:ind w:firstLine="480"/>
        <w:rPr>
          <w:rFonts w:ascii="宋体" w:hAnsi="宋体" w:cs="宋体"/>
          <w:sz w:val="24"/>
        </w:rPr>
      </w:pPr>
      <w:r>
        <w:rPr>
          <w:rFonts w:hint="eastAsia" w:ascii="宋体" w:hAnsi="宋体" w:cs="宋体"/>
          <w:sz w:val="24"/>
        </w:rPr>
        <w:t>投标方应及时提供满足工程设计的资料和图纸。</w:t>
      </w:r>
    </w:p>
    <w:p>
      <w:pPr>
        <w:spacing w:line="360" w:lineRule="auto"/>
        <w:rPr>
          <w:rFonts w:ascii="宋体" w:hAnsi="宋体" w:cs="宋体"/>
          <w:sz w:val="24"/>
        </w:rPr>
      </w:pPr>
      <w:r>
        <w:rPr>
          <w:rFonts w:hint="eastAsia" w:ascii="宋体" w:hAnsi="宋体" w:cs="宋体"/>
          <w:sz w:val="24"/>
        </w:rPr>
        <w:t>2.3 设备监造检验所需要的技术资料</w:t>
      </w:r>
    </w:p>
    <w:p>
      <w:pPr>
        <w:spacing w:line="360" w:lineRule="auto"/>
        <w:ind w:firstLine="480"/>
        <w:rPr>
          <w:rFonts w:ascii="宋体" w:hAnsi="宋体" w:cs="宋体"/>
          <w:sz w:val="24"/>
        </w:rPr>
      </w:pPr>
      <w:r>
        <w:rPr>
          <w:rFonts w:hint="eastAsia" w:ascii="宋体" w:hAnsi="宋体" w:cs="宋体"/>
          <w:sz w:val="24"/>
        </w:rPr>
        <w:t>投标方应提供满足合同设备监造检验/见证所需的全部技术资料。</w:t>
      </w:r>
    </w:p>
    <w:p>
      <w:pPr>
        <w:spacing w:line="360" w:lineRule="auto"/>
        <w:rPr>
          <w:rFonts w:ascii="宋体" w:hAnsi="宋体" w:cs="宋体"/>
          <w:sz w:val="24"/>
        </w:rPr>
      </w:pPr>
      <w:r>
        <w:rPr>
          <w:rFonts w:hint="eastAsia" w:ascii="宋体" w:hAnsi="宋体" w:cs="宋体"/>
          <w:sz w:val="24"/>
        </w:rPr>
        <w:t>2.4 施工、调试、试运、机组性能试验和运行维护所需的技术资料包括但不限于：</w:t>
      </w:r>
    </w:p>
    <w:p>
      <w:pPr>
        <w:spacing w:line="360" w:lineRule="auto"/>
        <w:rPr>
          <w:rFonts w:ascii="宋体" w:hAnsi="宋体" w:cs="宋体"/>
          <w:sz w:val="24"/>
        </w:rPr>
      </w:pPr>
      <w:r>
        <w:rPr>
          <w:rFonts w:hint="eastAsia" w:ascii="宋体" w:hAnsi="宋体" w:cs="宋体"/>
          <w:sz w:val="24"/>
        </w:rPr>
        <w:t xml:space="preserve">2.4.1 </w:t>
      </w:r>
      <w:bookmarkStart w:id="21" w:name="_Toc522445318"/>
      <w:bookmarkStart w:id="22" w:name="_Toc522436986"/>
      <w:r>
        <w:rPr>
          <w:rFonts w:hint="eastAsia" w:ascii="宋体" w:hAnsi="宋体" w:cs="宋体"/>
          <w:sz w:val="24"/>
        </w:rPr>
        <w:t>提供设备安装、调试和试运说明书，以及组装、拆卸时所需用的技术资料。</w:t>
      </w:r>
      <w:bookmarkEnd w:id="21"/>
      <w:bookmarkEnd w:id="22"/>
    </w:p>
    <w:p>
      <w:pPr>
        <w:spacing w:line="360" w:lineRule="auto"/>
        <w:rPr>
          <w:rFonts w:ascii="宋体" w:hAnsi="宋体" w:cs="宋体"/>
          <w:sz w:val="24"/>
        </w:rPr>
      </w:pPr>
      <w:bookmarkStart w:id="23" w:name="_Toc522436987"/>
      <w:bookmarkStart w:id="24" w:name="_Toc522445319"/>
      <w:r>
        <w:rPr>
          <w:rFonts w:hint="eastAsia" w:ascii="宋体" w:hAnsi="宋体" w:cs="宋体"/>
          <w:sz w:val="24"/>
        </w:rPr>
        <w:t>2.4.2 安装、运行、维护、检修所需的详尽图纸和技术文件，包括设备总图、部件总图、分图和必要的零件图、计算资料等。</w:t>
      </w:r>
      <w:bookmarkEnd w:id="23"/>
      <w:bookmarkEnd w:id="24"/>
    </w:p>
    <w:p>
      <w:pPr>
        <w:spacing w:line="360" w:lineRule="auto"/>
        <w:rPr>
          <w:rFonts w:ascii="宋体" w:hAnsi="宋体" w:cs="宋体"/>
          <w:sz w:val="24"/>
        </w:rPr>
      </w:pPr>
      <w:bookmarkStart w:id="25" w:name="_Toc522436988"/>
      <w:bookmarkStart w:id="26" w:name="_Toc522445320"/>
      <w:r>
        <w:rPr>
          <w:rFonts w:hint="eastAsia" w:ascii="宋体" w:hAnsi="宋体" w:cs="宋体"/>
          <w:sz w:val="24"/>
        </w:rPr>
        <w:t>2.4.3 设备的安装、运行、维护、检修说明书,包括设备结构特点、安装程序和工艺要求、启动调试要领。运行操作规定和控制数据、定期校验和维护说明等。</w:t>
      </w:r>
      <w:bookmarkEnd w:id="25"/>
      <w:bookmarkEnd w:id="26"/>
    </w:p>
    <w:p>
      <w:pPr>
        <w:spacing w:line="360" w:lineRule="auto"/>
        <w:rPr>
          <w:rFonts w:ascii="宋体" w:hAnsi="宋体" w:cs="宋体"/>
          <w:sz w:val="24"/>
        </w:rPr>
      </w:pPr>
      <w:bookmarkStart w:id="27" w:name="_Toc522436989"/>
      <w:bookmarkStart w:id="28" w:name="_Toc522445321"/>
      <w:r>
        <w:rPr>
          <w:rFonts w:hint="eastAsia" w:ascii="宋体" w:hAnsi="宋体" w:cs="宋体"/>
          <w:sz w:val="24"/>
        </w:rPr>
        <w:t>2.4.4 投标方应提供备品、配件总清单和易损零件图。</w:t>
      </w:r>
      <w:bookmarkEnd w:id="27"/>
      <w:bookmarkEnd w:id="28"/>
    </w:p>
    <w:p>
      <w:pPr>
        <w:spacing w:line="360" w:lineRule="auto"/>
        <w:rPr>
          <w:rFonts w:ascii="宋体" w:hAnsi="宋体" w:cs="宋体"/>
          <w:sz w:val="24"/>
        </w:rPr>
      </w:pPr>
      <w:r>
        <w:rPr>
          <w:rFonts w:hint="eastAsia" w:ascii="宋体" w:hAnsi="宋体" w:cs="宋体"/>
          <w:sz w:val="24"/>
        </w:rPr>
        <w:t>2.5 投标方须提供的其它技术资料，包括以下但不限于：</w:t>
      </w:r>
    </w:p>
    <w:p>
      <w:pPr>
        <w:spacing w:line="360" w:lineRule="auto"/>
        <w:rPr>
          <w:rFonts w:ascii="宋体" w:hAnsi="宋体" w:cs="宋体"/>
          <w:sz w:val="24"/>
        </w:rPr>
      </w:pPr>
      <w:bookmarkStart w:id="29" w:name="_Toc522436990"/>
      <w:bookmarkStart w:id="30" w:name="_Toc522445322"/>
      <w:r>
        <w:rPr>
          <w:rFonts w:hint="eastAsia" w:ascii="宋体" w:hAnsi="宋体" w:cs="宋体"/>
          <w:sz w:val="24"/>
        </w:rPr>
        <w:t>2.5.1 检验记录、试验报告及质量合格证等出厂报告。</w:t>
      </w:r>
      <w:bookmarkEnd w:id="29"/>
      <w:bookmarkEnd w:id="30"/>
    </w:p>
    <w:p>
      <w:pPr>
        <w:spacing w:line="360" w:lineRule="auto"/>
        <w:rPr>
          <w:rFonts w:ascii="宋体" w:hAnsi="宋体" w:cs="宋体"/>
          <w:sz w:val="24"/>
        </w:rPr>
      </w:pPr>
      <w:bookmarkStart w:id="31" w:name="_Toc522436991"/>
      <w:bookmarkStart w:id="32" w:name="_Toc522445323"/>
      <w:r>
        <w:rPr>
          <w:rFonts w:hint="eastAsia" w:ascii="宋体" w:hAnsi="宋体" w:cs="宋体"/>
          <w:sz w:val="24"/>
        </w:rPr>
        <w:t>2.5.2 投标方提供在设计、制造、检验、验收时所遵循的标准、规范和规定等清单。</w:t>
      </w:r>
      <w:bookmarkEnd w:id="31"/>
      <w:bookmarkEnd w:id="32"/>
    </w:p>
    <w:p>
      <w:pPr>
        <w:spacing w:line="360" w:lineRule="auto"/>
        <w:rPr>
          <w:rFonts w:ascii="宋体" w:hAnsi="宋体" w:cs="宋体"/>
          <w:sz w:val="24"/>
        </w:rPr>
      </w:pPr>
      <w:bookmarkStart w:id="33" w:name="_Toc522436992"/>
      <w:bookmarkStart w:id="34" w:name="_Toc522445324"/>
      <w:r>
        <w:rPr>
          <w:rFonts w:hint="eastAsia" w:ascii="宋体" w:hAnsi="宋体" w:cs="宋体"/>
          <w:sz w:val="24"/>
        </w:rPr>
        <w:t>2.5.3 设备和备品管理资料文件，包括设备和备品发运和装箱的详细资料(各种清单)，设备和备品存放与保管技术要求，运输超重和超大件的明细表和外形图。</w:t>
      </w:r>
      <w:bookmarkEnd w:id="33"/>
      <w:bookmarkEnd w:id="34"/>
    </w:p>
    <w:p>
      <w:pPr>
        <w:spacing w:line="360" w:lineRule="auto"/>
        <w:rPr>
          <w:rFonts w:ascii="宋体" w:hAnsi="宋体" w:cs="宋体"/>
          <w:sz w:val="24"/>
        </w:rPr>
      </w:pPr>
      <w:bookmarkStart w:id="35" w:name="_Toc522436993"/>
      <w:bookmarkStart w:id="36" w:name="_Toc522445325"/>
      <w:r>
        <w:rPr>
          <w:rFonts w:hint="eastAsia" w:ascii="宋体" w:hAnsi="宋体" w:cs="宋体"/>
          <w:sz w:val="24"/>
        </w:rPr>
        <w:t>2.5.4 详细的产品质量文件，包括材质、材质检验、焊接、热处理、加工质量、外形尺寸、水压试验和性能检验等的证明。</w:t>
      </w:r>
      <w:bookmarkEnd w:id="35"/>
      <w:bookmarkEnd w:id="36"/>
      <w:bookmarkStart w:id="37" w:name="_Toc520788675"/>
      <w:bookmarkStart w:id="38" w:name="_Toc522436994"/>
      <w:bookmarkStart w:id="39" w:name="_Toc522445326"/>
      <w:bookmarkStart w:id="40" w:name="_Toc4237152"/>
    </w:p>
    <w:bookmarkEnd w:id="37"/>
    <w:bookmarkEnd w:id="38"/>
    <w:bookmarkEnd w:id="39"/>
    <w:bookmarkEnd w:id="40"/>
    <w:p>
      <w:pPr>
        <w:spacing w:line="360" w:lineRule="auto"/>
        <w:rPr>
          <w:rFonts w:ascii="宋体" w:hAnsi="宋体" w:cs="宋体"/>
          <w:sz w:val="24"/>
        </w:rPr>
      </w:pPr>
      <w:r>
        <w:rPr>
          <w:rFonts w:hint="eastAsia" w:ascii="宋体" w:hAnsi="宋体" w:cs="宋体"/>
          <w:b/>
          <w:sz w:val="24"/>
        </w:rPr>
        <w:t>3  图纸资料清单</w:t>
      </w:r>
    </w:p>
    <w:p>
      <w:pPr>
        <w:spacing w:line="360" w:lineRule="auto"/>
        <w:rPr>
          <w:rFonts w:ascii="宋体" w:hAnsi="宋体" w:cs="宋体"/>
          <w:sz w:val="24"/>
        </w:rPr>
      </w:pPr>
      <w:r>
        <w:rPr>
          <w:rFonts w:hint="eastAsia" w:ascii="宋体" w:hAnsi="宋体" w:cs="宋体"/>
          <w:sz w:val="24"/>
        </w:rPr>
        <w:t>3.1 投标方应在投标文件中至少提供下列资料。</w:t>
      </w:r>
    </w:p>
    <w:p>
      <w:pPr>
        <w:spacing w:line="360" w:lineRule="auto"/>
        <w:rPr>
          <w:rFonts w:ascii="宋体" w:hAnsi="宋体" w:cs="宋体"/>
          <w:sz w:val="24"/>
        </w:rPr>
      </w:pPr>
      <w:r>
        <w:rPr>
          <w:rFonts w:hint="eastAsia" w:ascii="宋体" w:hAnsi="宋体" w:cs="宋体"/>
          <w:sz w:val="24"/>
        </w:rPr>
        <w:t>3.1.1 企业资质、业绩资料</w:t>
      </w:r>
    </w:p>
    <w:p>
      <w:pPr>
        <w:spacing w:line="360" w:lineRule="auto"/>
        <w:ind w:firstLine="480"/>
        <w:rPr>
          <w:rFonts w:ascii="宋体" w:hAnsi="宋体" w:cs="宋体"/>
          <w:sz w:val="24"/>
        </w:rPr>
      </w:pPr>
      <w:r>
        <w:rPr>
          <w:rFonts w:hint="eastAsia" w:ascii="宋体" w:hAnsi="宋体" w:cs="宋体"/>
          <w:sz w:val="24"/>
        </w:rPr>
        <w:t>1) 工厂概况；</w:t>
      </w:r>
    </w:p>
    <w:p>
      <w:pPr>
        <w:spacing w:line="360" w:lineRule="auto"/>
        <w:ind w:firstLine="480"/>
        <w:rPr>
          <w:rFonts w:ascii="宋体" w:hAnsi="宋体" w:cs="宋体"/>
          <w:sz w:val="24"/>
        </w:rPr>
      </w:pPr>
      <w:r>
        <w:rPr>
          <w:rFonts w:hint="eastAsia" w:ascii="宋体" w:hAnsi="宋体" w:cs="宋体"/>
          <w:sz w:val="24"/>
        </w:rPr>
        <w:t>2) 工厂质量认证材料（复印件）；</w:t>
      </w:r>
    </w:p>
    <w:p>
      <w:pPr>
        <w:spacing w:line="360" w:lineRule="auto"/>
        <w:ind w:firstLine="480"/>
        <w:rPr>
          <w:rFonts w:ascii="宋体" w:hAnsi="宋体" w:cs="宋体"/>
          <w:sz w:val="24"/>
        </w:rPr>
      </w:pPr>
      <w:r>
        <w:rPr>
          <w:rFonts w:hint="eastAsia" w:ascii="宋体" w:hAnsi="宋体" w:cs="宋体"/>
          <w:sz w:val="24"/>
        </w:rPr>
        <w:t>3) 投标产品业绩表（包括产品型号、容量、投运时间及用户名等）；</w:t>
      </w:r>
    </w:p>
    <w:p>
      <w:pPr>
        <w:spacing w:line="360" w:lineRule="auto"/>
        <w:ind w:firstLine="480"/>
        <w:rPr>
          <w:rFonts w:ascii="宋体" w:hAnsi="宋体" w:cs="宋体"/>
          <w:sz w:val="24"/>
        </w:rPr>
      </w:pPr>
      <w:r>
        <w:rPr>
          <w:rFonts w:hint="eastAsia" w:ascii="宋体" w:hAnsi="宋体" w:cs="宋体"/>
          <w:sz w:val="24"/>
        </w:rPr>
        <w:t>4) 投标产品特点介绍；</w:t>
      </w:r>
    </w:p>
    <w:p>
      <w:pPr>
        <w:spacing w:line="360" w:lineRule="auto"/>
        <w:ind w:firstLine="480"/>
        <w:rPr>
          <w:rFonts w:ascii="宋体" w:hAnsi="宋体" w:cs="宋体"/>
          <w:sz w:val="24"/>
        </w:rPr>
      </w:pPr>
      <w:r>
        <w:rPr>
          <w:rFonts w:hint="eastAsia" w:ascii="宋体" w:hAnsi="宋体" w:cs="宋体"/>
          <w:sz w:val="24"/>
        </w:rPr>
        <w:t>5) 重要部件的外协及外购情况；</w:t>
      </w:r>
    </w:p>
    <w:p>
      <w:pPr>
        <w:spacing w:line="360" w:lineRule="auto"/>
        <w:ind w:firstLine="480"/>
        <w:rPr>
          <w:rFonts w:ascii="宋体" w:hAnsi="宋体" w:cs="宋体"/>
          <w:sz w:val="24"/>
        </w:rPr>
      </w:pPr>
      <w:r>
        <w:rPr>
          <w:rFonts w:hint="eastAsia" w:ascii="宋体" w:hAnsi="宋体" w:cs="宋体"/>
          <w:sz w:val="24"/>
        </w:rPr>
        <w:t>6) 已投运产品曾发生过的问题、解决办法及效果，本次拟采取那些完善措施。</w:t>
      </w:r>
    </w:p>
    <w:p>
      <w:pPr>
        <w:spacing w:line="360" w:lineRule="auto"/>
        <w:rPr>
          <w:rFonts w:ascii="宋体" w:hAnsi="宋体" w:cs="宋体"/>
          <w:sz w:val="24"/>
        </w:rPr>
      </w:pPr>
      <w:r>
        <w:rPr>
          <w:rFonts w:hint="eastAsia" w:ascii="宋体" w:hAnsi="宋体" w:cs="宋体"/>
          <w:sz w:val="24"/>
        </w:rPr>
        <w:t>3.1.2  技术资料</w:t>
      </w:r>
    </w:p>
    <w:p>
      <w:pPr>
        <w:spacing w:line="360" w:lineRule="auto"/>
        <w:rPr>
          <w:rFonts w:ascii="宋体" w:hAnsi="宋体" w:cs="宋体"/>
          <w:sz w:val="24"/>
        </w:rPr>
      </w:pPr>
      <w:r>
        <w:rPr>
          <w:rFonts w:hint="eastAsia" w:ascii="宋体" w:hAnsi="宋体" w:cs="宋体"/>
          <w:sz w:val="24"/>
        </w:rPr>
        <w:t xml:space="preserve">    1)设备主要技术参数、水泵性能参数</w:t>
      </w:r>
    </w:p>
    <w:p>
      <w:pPr>
        <w:spacing w:line="360" w:lineRule="auto"/>
        <w:rPr>
          <w:rFonts w:ascii="宋体" w:hAnsi="宋体" w:cs="宋体"/>
          <w:sz w:val="24"/>
        </w:rPr>
      </w:pPr>
      <w:r>
        <w:rPr>
          <w:rFonts w:hint="eastAsia" w:ascii="宋体" w:hAnsi="宋体" w:cs="宋体"/>
          <w:sz w:val="24"/>
        </w:rPr>
        <w:t xml:space="preserve">    2)设备外型图</w:t>
      </w:r>
    </w:p>
    <w:p>
      <w:pPr>
        <w:spacing w:line="360" w:lineRule="auto"/>
        <w:rPr>
          <w:rFonts w:ascii="宋体" w:hAnsi="宋体" w:cs="宋体"/>
          <w:sz w:val="24"/>
        </w:rPr>
      </w:pPr>
      <w:r>
        <w:rPr>
          <w:rFonts w:hint="eastAsia" w:ascii="宋体" w:hAnsi="宋体" w:cs="宋体"/>
          <w:sz w:val="24"/>
        </w:rPr>
        <w:t xml:space="preserve">    3)基础荷载图（含地震荷载）</w:t>
      </w:r>
    </w:p>
    <w:p>
      <w:pPr>
        <w:spacing w:line="360" w:lineRule="auto"/>
        <w:rPr>
          <w:rFonts w:ascii="宋体" w:hAnsi="宋体" w:cs="宋体"/>
          <w:sz w:val="24"/>
        </w:rPr>
      </w:pPr>
      <w:r>
        <w:rPr>
          <w:rFonts w:hint="eastAsia" w:ascii="宋体" w:hAnsi="宋体" w:cs="宋体"/>
          <w:sz w:val="24"/>
        </w:rPr>
        <w:t xml:space="preserve">    4)设备规范表</w:t>
      </w:r>
    </w:p>
    <w:p>
      <w:pPr>
        <w:spacing w:line="360" w:lineRule="auto"/>
        <w:rPr>
          <w:rFonts w:ascii="宋体" w:hAnsi="宋体" w:cs="宋体"/>
          <w:sz w:val="24"/>
        </w:rPr>
      </w:pPr>
      <w:r>
        <w:rPr>
          <w:rFonts w:hint="eastAsia" w:ascii="宋体" w:hAnsi="宋体" w:cs="宋体"/>
          <w:sz w:val="24"/>
        </w:rPr>
        <w:t xml:space="preserve">    5)供货清单（各附件材质、规格、数量应分别列出）</w:t>
      </w:r>
    </w:p>
    <w:p>
      <w:pPr>
        <w:spacing w:line="360" w:lineRule="auto"/>
        <w:rPr>
          <w:rFonts w:ascii="宋体" w:hAnsi="宋体" w:cs="宋体"/>
          <w:sz w:val="24"/>
        </w:rPr>
      </w:pPr>
      <w:r>
        <w:rPr>
          <w:rFonts w:hint="eastAsia" w:ascii="宋体" w:hAnsi="宋体" w:cs="宋体"/>
          <w:sz w:val="24"/>
        </w:rPr>
        <w:t xml:space="preserve">    6)备品备件清单</w:t>
      </w:r>
    </w:p>
    <w:p>
      <w:pPr>
        <w:spacing w:line="360" w:lineRule="auto"/>
        <w:rPr>
          <w:rFonts w:ascii="宋体" w:hAnsi="宋体" w:cs="宋体"/>
          <w:sz w:val="24"/>
        </w:rPr>
      </w:pPr>
      <w:r>
        <w:rPr>
          <w:rFonts w:hint="eastAsia" w:ascii="宋体" w:hAnsi="宋体" w:cs="宋体"/>
          <w:sz w:val="24"/>
        </w:rPr>
        <w:t xml:space="preserve">    7)ISO9000质量认证书</w:t>
      </w:r>
    </w:p>
    <w:p>
      <w:pPr>
        <w:spacing w:line="360" w:lineRule="auto"/>
        <w:ind w:firstLine="480" w:firstLineChars="200"/>
        <w:rPr>
          <w:rFonts w:ascii="宋体" w:hAnsi="宋体" w:cs="宋体"/>
          <w:sz w:val="24"/>
        </w:rPr>
      </w:pPr>
      <w:r>
        <w:rPr>
          <w:rFonts w:hint="eastAsia" w:ascii="宋体" w:hAnsi="宋体" w:cs="宋体"/>
          <w:sz w:val="24"/>
        </w:rPr>
        <w:t>8)水泵制造商、产地</w:t>
      </w:r>
    </w:p>
    <w:p>
      <w:pPr>
        <w:spacing w:line="360" w:lineRule="auto"/>
        <w:ind w:firstLine="480" w:firstLineChars="200"/>
        <w:rPr>
          <w:rFonts w:ascii="宋体" w:hAnsi="宋体" w:cs="宋体"/>
          <w:sz w:val="24"/>
        </w:rPr>
      </w:pPr>
      <w:r>
        <w:rPr>
          <w:rFonts w:hint="eastAsia" w:ascii="宋体" w:hAnsi="宋体" w:cs="宋体"/>
          <w:sz w:val="24"/>
        </w:rPr>
        <w:t>9)最大起吊重量及最大起吊高度。</w:t>
      </w:r>
    </w:p>
    <w:p>
      <w:pPr>
        <w:spacing w:line="360" w:lineRule="auto"/>
        <w:rPr>
          <w:rFonts w:ascii="宋体" w:hAnsi="宋体" w:cs="宋体"/>
          <w:sz w:val="24"/>
        </w:rPr>
      </w:pPr>
      <w:r>
        <w:rPr>
          <w:rFonts w:hint="eastAsia" w:ascii="宋体" w:hAnsi="宋体" w:cs="宋体"/>
          <w:sz w:val="24"/>
        </w:rPr>
        <w:t>3.1.3 合同草签后10天内及时提供下列正式资料和图纸。</w:t>
      </w:r>
    </w:p>
    <w:p>
      <w:pPr>
        <w:spacing w:line="360" w:lineRule="auto"/>
        <w:rPr>
          <w:rFonts w:ascii="宋体" w:hAnsi="宋体" w:cs="宋体"/>
          <w:sz w:val="24"/>
        </w:rPr>
      </w:pPr>
      <w:r>
        <w:rPr>
          <w:rFonts w:hint="eastAsia" w:ascii="宋体" w:hAnsi="宋体" w:cs="宋体"/>
          <w:sz w:val="24"/>
        </w:rPr>
        <w:t>图纸：</w:t>
      </w:r>
    </w:p>
    <w:p>
      <w:pPr>
        <w:spacing w:line="360" w:lineRule="auto"/>
        <w:rPr>
          <w:rFonts w:ascii="宋体" w:hAnsi="宋体" w:cs="宋体"/>
          <w:sz w:val="24"/>
        </w:rPr>
      </w:pPr>
      <w:r>
        <w:rPr>
          <w:rFonts w:hint="eastAsia" w:ascii="宋体" w:hAnsi="宋体" w:cs="宋体"/>
          <w:sz w:val="24"/>
        </w:rPr>
        <w:t>（1）水泵、电动机外形及安装图，并在图上表示作用力与力矩。</w:t>
      </w:r>
    </w:p>
    <w:p>
      <w:pPr>
        <w:spacing w:line="360" w:lineRule="auto"/>
        <w:rPr>
          <w:rFonts w:ascii="宋体" w:hAnsi="宋体" w:cs="宋体"/>
          <w:sz w:val="24"/>
        </w:rPr>
      </w:pPr>
      <w:r>
        <w:rPr>
          <w:rFonts w:hint="eastAsia" w:ascii="宋体" w:hAnsi="宋体" w:cs="宋体"/>
          <w:sz w:val="24"/>
        </w:rPr>
        <w:t>（2）水泵、电动机的剖面图，表示出主要的部件组装尺寸及部件材料清单。</w:t>
      </w:r>
    </w:p>
    <w:p>
      <w:pPr>
        <w:spacing w:line="360" w:lineRule="auto"/>
        <w:rPr>
          <w:rFonts w:ascii="宋体" w:hAnsi="宋体" w:cs="宋体"/>
          <w:sz w:val="24"/>
        </w:rPr>
      </w:pPr>
      <w:r>
        <w:rPr>
          <w:rFonts w:hint="eastAsia" w:ascii="宋体" w:hAnsi="宋体" w:cs="宋体"/>
          <w:sz w:val="24"/>
        </w:rPr>
        <w:t>（3）水泵、电动机起吊图，各起吊部件的长度及重量，建议的起吊方式，最大起吊重量及最大起吊高度。</w:t>
      </w:r>
    </w:p>
    <w:p>
      <w:pPr>
        <w:spacing w:line="360" w:lineRule="auto"/>
        <w:rPr>
          <w:rFonts w:ascii="宋体" w:hAnsi="宋体" w:cs="宋体"/>
          <w:sz w:val="24"/>
        </w:rPr>
      </w:pPr>
      <w:r>
        <w:rPr>
          <w:rFonts w:hint="eastAsia" w:ascii="宋体" w:hAnsi="宋体" w:cs="宋体"/>
          <w:sz w:val="24"/>
        </w:rPr>
        <w:t>（4）水泵、电动机支座及其它固定件的详图。</w:t>
      </w:r>
    </w:p>
    <w:p>
      <w:pPr>
        <w:spacing w:line="360" w:lineRule="auto"/>
        <w:rPr>
          <w:rFonts w:ascii="宋体" w:hAnsi="宋体" w:cs="宋体"/>
          <w:sz w:val="24"/>
        </w:rPr>
      </w:pPr>
      <w:r>
        <w:rPr>
          <w:rFonts w:hint="eastAsia" w:ascii="宋体" w:hAnsi="宋体" w:cs="宋体"/>
          <w:sz w:val="24"/>
        </w:rPr>
        <w:t>（5）为安装及检修用的各部件图及各有关的配合间隙及公差要求。</w:t>
      </w:r>
    </w:p>
    <w:p>
      <w:pPr>
        <w:spacing w:line="360" w:lineRule="auto"/>
        <w:rPr>
          <w:rFonts w:ascii="宋体" w:hAnsi="宋体" w:cs="宋体"/>
          <w:sz w:val="24"/>
        </w:rPr>
      </w:pPr>
      <w:r>
        <w:rPr>
          <w:rFonts w:hint="eastAsia" w:ascii="宋体" w:hAnsi="宋体" w:cs="宋体"/>
          <w:sz w:val="24"/>
        </w:rPr>
        <w:t>水泵特性资料</w:t>
      </w:r>
    </w:p>
    <w:p>
      <w:pPr>
        <w:spacing w:line="360" w:lineRule="auto"/>
        <w:rPr>
          <w:rFonts w:ascii="宋体" w:hAnsi="宋体" w:cs="宋体"/>
          <w:sz w:val="24"/>
        </w:rPr>
      </w:pPr>
      <w:r>
        <w:rPr>
          <w:rFonts w:hint="eastAsia" w:ascii="宋体" w:hAnsi="宋体" w:cs="宋体"/>
          <w:sz w:val="24"/>
        </w:rPr>
        <w:t>（1）水泵特性资料，即正转速与转矩关系曲线，总扬程与流量，效率与流量，轴功率与流量，NPSH与流量等关系曲线。</w:t>
      </w:r>
    </w:p>
    <w:p>
      <w:pPr>
        <w:spacing w:line="360" w:lineRule="auto"/>
        <w:rPr>
          <w:rFonts w:ascii="宋体" w:hAnsi="宋体" w:cs="宋体"/>
          <w:sz w:val="24"/>
        </w:rPr>
      </w:pPr>
      <w:r>
        <w:rPr>
          <w:rFonts w:hint="eastAsia" w:ascii="宋体" w:hAnsi="宋体" w:cs="宋体"/>
          <w:sz w:val="24"/>
        </w:rPr>
        <w:t>（2）水泵及电动机转动部分转动惯量WR</w:t>
      </w:r>
      <w:r>
        <w:rPr>
          <w:rFonts w:hint="eastAsia" w:ascii="宋体" w:hAnsi="宋体" w:cs="宋体"/>
          <w:sz w:val="24"/>
          <w:vertAlign w:val="superscript"/>
        </w:rPr>
        <w:t>2</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电动机特性资料</w:t>
      </w:r>
    </w:p>
    <w:p>
      <w:pPr>
        <w:spacing w:line="360" w:lineRule="auto"/>
        <w:rPr>
          <w:rFonts w:ascii="宋体" w:hAnsi="宋体" w:cs="宋体"/>
          <w:sz w:val="24"/>
        </w:rPr>
      </w:pPr>
      <w:r>
        <w:rPr>
          <w:rFonts w:hint="eastAsia" w:ascii="宋体" w:hAnsi="宋体" w:cs="宋体"/>
          <w:sz w:val="24"/>
        </w:rPr>
        <w:t>（1）在100%、90%及80%启动电压下的启动力矩曲线。</w:t>
      </w:r>
    </w:p>
    <w:p>
      <w:pPr>
        <w:spacing w:line="360" w:lineRule="auto"/>
        <w:rPr>
          <w:rFonts w:ascii="宋体" w:hAnsi="宋体" w:cs="宋体"/>
          <w:sz w:val="24"/>
        </w:rPr>
      </w:pPr>
      <w:r>
        <w:rPr>
          <w:rFonts w:hint="eastAsia" w:ascii="宋体" w:hAnsi="宋体" w:cs="宋体"/>
          <w:sz w:val="24"/>
        </w:rPr>
        <w:t>（2）电动机及水泵在100%、90%及80%启动电压下加速到额定转速的时间。</w:t>
      </w:r>
    </w:p>
    <w:p>
      <w:pPr>
        <w:spacing w:line="360" w:lineRule="auto"/>
        <w:rPr>
          <w:rFonts w:ascii="宋体" w:hAnsi="宋体" w:cs="宋体"/>
          <w:sz w:val="24"/>
        </w:rPr>
      </w:pPr>
      <w:r>
        <w:rPr>
          <w:rFonts w:hint="eastAsia" w:ascii="宋体" w:hAnsi="宋体" w:cs="宋体"/>
          <w:sz w:val="24"/>
        </w:rPr>
        <w:t>（3）电动机其它设计参数资料。</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
      <w:pPr>
        <w:spacing w:line="360" w:lineRule="auto"/>
        <w:rPr>
          <w:rFonts w:hint="eastAsia" w:ascii="宋体" w:hAnsi="宋体" w:cs="宋体"/>
          <w:b/>
          <w:bCs/>
          <w:sz w:val="32"/>
          <w:szCs w:val="32"/>
        </w:rPr>
      </w:pPr>
      <w:bookmarkStart w:id="41" w:name="_Toc421721281"/>
      <w:bookmarkStart w:id="42" w:name="_Toc37417863"/>
      <w:bookmarkStart w:id="43" w:name="_Toc143935463"/>
      <w:bookmarkStart w:id="44" w:name="_Toc143935510"/>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hint="eastAsia" w:ascii="宋体" w:hAnsi="宋体" w:cs="宋体"/>
          <w:b/>
          <w:bCs/>
          <w:sz w:val="32"/>
          <w:szCs w:val="32"/>
        </w:rPr>
      </w:pPr>
    </w:p>
    <w:p>
      <w:pPr>
        <w:spacing w:line="360" w:lineRule="auto"/>
        <w:rPr>
          <w:rFonts w:ascii="宋体" w:hAnsi="宋体" w:cs="宋体"/>
          <w:b/>
          <w:bCs/>
          <w:sz w:val="32"/>
          <w:szCs w:val="32"/>
        </w:rPr>
      </w:pPr>
      <w:r>
        <w:rPr>
          <w:rFonts w:hint="eastAsia" w:ascii="宋体" w:hAnsi="宋体" w:cs="宋体"/>
          <w:b/>
          <w:bCs/>
          <w:sz w:val="32"/>
          <w:szCs w:val="32"/>
        </w:rPr>
        <w:t>附件4  设备监造（工厂检验/试验）</w:t>
      </w:r>
      <w:bookmarkEnd w:id="41"/>
      <w:bookmarkEnd w:id="42"/>
      <w:bookmarkEnd w:id="43"/>
      <w:bookmarkEnd w:id="44"/>
      <w:bookmarkStart w:id="45" w:name="_Toc37417864"/>
    </w:p>
    <w:bookmarkEnd w:id="45"/>
    <w:p>
      <w:pPr>
        <w:spacing w:line="360" w:lineRule="auto"/>
        <w:outlineLvl w:val="2"/>
        <w:rPr>
          <w:rFonts w:ascii="宋体" w:hAnsi="宋体"/>
          <w:b/>
          <w:bCs/>
          <w:sz w:val="24"/>
        </w:rPr>
      </w:pPr>
      <w:r>
        <w:rPr>
          <w:rFonts w:ascii="宋体" w:hAnsi="宋体"/>
          <w:b/>
          <w:bCs/>
          <w:sz w:val="24"/>
        </w:rPr>
        <w:t>1概述</w:t>
      </w:r>
    </w:p>
    <w:p>
      <w:pPr>
        <w:spacing w:line="360" w:lineRule="auto"/>
        <w:outlineLvl w:val="2"/>
        <w:rPr>
          <w:rFonts w:ascii="宋体" w:hAnsi="宋体"/>
          <w:spacing w:val="5"/>
          <w:sz w:val="24"/>
        </w:rPr>
      </w:pPr>
      <w:r>
        <w:rPr>
          <w:rFonts w:ascii="宋体" w:hAnsi="宋体"/>
          <w:spacing w:val="5"/>
          <w:sz w:val="24"/>
        </w:rPr>
        <w:t>1.1 本附件用于合同执行期间对投标方所提供的设备(包括对分包外购设备)进行监造、检查和性能验收试验，确保投标方所提供的设备符合附件1规定的要求。1.2 投标方应在合同生效后3个月内，向招标方提供与本合同设备有关的监造、检查和性能验收试验标准。有关标准应符合附件1的规定。</w:t>
      </w:r>
    </w:p>
    <w:p>
      <w:pPr>
        <w:spacing w:line="360" w:lineRule="auto"/>
        <w:outlineLvl w:val="2"/>
        <w:rPr>
          <w:rFonts w:ascii="宋体" w:hAnsi="宋体"/>
          <w:b/>
          <w:spacing w:val="5"/>
          <w:sz w:val="24"/>
        </w:rPr>
      </w:pPr>
      <w:r>
        <w:rPr>
          <w:rFonts w:ascii="宋体" w:hAnsi="宋体"/>
          <w:b/>
          <w:bCs/>
          <w:sz w:val="24"/>
        </w:rPr>
        <w:t>2工厂检验</w:t>
      </w:r>
    </w:p>
    <w:p>
      <w:pPr>
        <w:spacing w:line="360" w:lineRule="auto"/>
        <w:outlineLvl w:val="2"/>
        <w:rPr>
          <w:rFonts w:ascii="宋体" w:hAnsi="宋体"/>
          <w:spacing w:val="5"/>
          <w:sz w:val="24"/>
        </w:rPr>
      </w:pPr>
      <w:r>
        <w:rPr>
          <w:rFonts w:ascii="宋体" w:hAnsi="宋体"/>
          <w:spacing w:val="5"/>
          <w:sz w:val="24"/>
        </w:rPr>
        <w:t>2.1 工厂检验是质量控制的一个重要组成部分。投标方需严格进行厂内各生产环节的检查和试验。投标方提供的合同设备须签发质量证明、检验记录和测试报告，并且作为交货时质量证明文件的组成部分。</w:t>
      </w:r>
    </w:p>
    <w:p>
      <w:pPr>
        <w:spacing w:line="360" w:lineRule="auto"/>
        <w:outlineLvl w:val="2"/>
        <w:rPr>
          <w:rFonts w:ascii="宋体" w:hAnsi="宋体"/>
          <w:spacing w:val="5"/>
          <w:sz w:val="24"/>
        </w:rPr>
      </w:pPr>
      <w:r>
        <w:rPr>
          <w:rFonts w:ascii="宋体" w:hAnsi="宋体"/>
          <w:spacing w:val="5"/>
          <w:sz w:val="24"/>
        </w:rPr>
        <w:t>2.2 检查的范围包括原材料和元器件的进厂，部件的加工、组装、试验、出厂试验。</w:t>
      </w:r>
    </w:p>
    <w:p>
      <w:pPr>
        <w:spacing w:line="360" w:lineRule="auto"/>
        <w:outlineLvl w:val="2"/>
        <w:rPr>
          <w:rFonts w:ascii="宋体" w:hAnsi="宋体"/>
          <w:spacing w:val="5"/>
          <w:sz w:val="24"/>
        </w:rPr>
      </w:pPr>
      <w:r>
        <w:rPr>
          <w:rFonts w:ascii="宋体" w:hAnsi="宋体"/>
          <w:spacing w:val="5"/>
          <w:sz w:val="24"/>
        </w:rPr>
        <w:t>2.3 投标方检验的结果要满足附件1的要求，如有不符之处或达不到标准要求，投标方要采取措施处理直至满足要求，同时向招标方提交不一致性报告。投标方发生重大质量问题时应将情况及时通知招标方。</w:t>
      </w:r>
    </w:p>
    <w:p>
      <w:pPr>
        <w:spacing w:line="360" w:lineRule="auto"/>
        <w:outlineLvl w:val="2"/>
        <w:rPr>
          <w:rFonts w:ascii="宋体" w:hAnsi="宋体"/>
          <w:spacing w:val="5"/>
          <w:sz w:val="24"/>
        </w:rPr>
      </w:pPr>
      <w:r>
        <w:rPr>
          <w:rFonts w:ascii="宋体" w:hAnsi="宋体"/>
          <w:spacing w:val="5"/>
          <w:sz w:val="24"/>
        </w:rPr>
        <w:t>2.4</w:t>
      </w:r>
      <w:r>
        <w:rPr>
          <w:rFonts w:ascii="宋体" w:hAnsi="宋体"/>
          <w:spacing w:val="5"/>
          <w:sz w:val="24"/>
        </w:rPr>
        <w:tab/>
      </w:r>
      <w:r>
        <w:rPr>
          <w:rFonts w:ascii="宋体" w:hAnsi="宋体"/>
          <w:spacing w:val="5"/>
          <w:sz w:val="24"/>
        </w:rPr>
        <w:t>工厂检查的所有费用包括在合同总价中。</w:t>
      </w:r>
    </w:p>
    <w:p>
      <w:pPr>
        <w:spacing w:line="360" w:lineRule="auto"/>
        <w:outlineLvl w:val="2"/>
        <w:rPr>
          <w:rFonts w:ascii="宋体" w:hAnsi="宋体"/>
          <w:b/>
          <w:bCs/>
          <w:sz w:val="24"/>
        </w:rPr>
      </w:pPr>
      <w:r>
        <w:rPr>
          <w:rFonts w:ascii="宋体" w:hAnsi="宋体"/>
          <w:b/>
          <w:bCs/>
          <w:sz w:val="24"/>
        </w:rPr>
        <w:t>3 设备监造</w:t>
      </w:r>
    </w:p>
    <w:p>
      <w:pPr>
        <w:spacing w:line="360" w:lineRule="auto"/>
        <w:rPr>
          <w:rFonts w:ascii="宋体" w:hAnsi="宋体"/>
          <w:b/>
          <w:bCs/>
          <w:sz w:val="24"/>
        </w:rPr>
      </w:pPr>
      <w:r>
        <w:rPr>
          <w:rFonts w:ascii="宋体" w:hAnsi="宋体"/>
          <w:bCs/>
          <w:sz w:val="24"/>
        </w:rPr>
        <w:t>3.1 监造依据</w:t>
      </w:r>
    </w:p>
    <w:p>
      <w:pPr>
        <w:spacing w:line="360" w:lineRule="auto"/>
        <w:ind w:firstLine="500" w:firstLineChars="200"/>
        <w:outlineLvl w:val="2"/>
        <w:rPr>
          <w:rFonts w:ascii="宋体" w:hAnsi="宋体"/>
          <w:spacing w:val="5"/>
          <w:sz w:val="24"/>
        </w:rPr>
      </w:pPr>
      <w:r>
        <w:rPr>
          <w:rFonts w:ascii="宋体" w:hAnsi="宋体"/>
          <w:spacing w:val="5"/>
          <w:sz w:val="24"/>
        </w:rPr>
        <w:t>根据本合同和电力部机械工业部文件电办（1995）35号《大型电力设备质量监造</w:t>
      </w:r>
      <w:r>
        <w:rPr>
          <w:rFonts w:hint="eastAsia" w:ascii="宋体" w:hAnsi="宋体"/>
          <w:spacing w:val="5"/>
          <w:sz w:val="24"/>
        </w:rPr>
        <w:t>暂</w:t>
      </w:r>
      <w:r>
        <w:rPr>
          <w:rFonts w:ascii="宋体" w:hAnsi="宋体"/>
          <w:spacing w:val="5"/>
          <w:sz w:val="24"/>
        </w:rPr>
        <w:t>行规定》和《驻大型电力设备制造厂总代表组工作条例》，以及国家有关部门规定。</w:t>
      </w:r>
    </w:p>
    <w:p>
      <w:pPr>
        <w:spacing w:line="360" w:lineRule="auto"/>
        <w:outlineLvl w:val="2"/>
        <w:rPr>
          <w:rFonts w:ascii="宋体" w:hAnsi="宋体"/>
          <w:spacing w:val="5"/>
          <w:sz w:val="24"/>
        </w:rPr>
      </w:pPr>
      <w:r>
        <w:rPr>
          <w:rFonts w:ascii="宋体" w:hAnsi="宋体"/>
          <w:spacing w:val="5"/>
          <w:sz w:val="24"/>
        </w:rPr>
        <w:t>4.2 监造方式</w:t>
      </w:r>
    </w:p>
    <w:p>
      <w:pPr>
        <w:spacing w:line="360" w:lineRule="auto"/>
        <w:outlineLvl w:val="2"/>
        <w:rPr>
          <w:rFonts w:ascii="宋体" w:hAnsi="宋体"/>
          <w:spacing w:val="5"/>
          <w:sz w:val="24"/>
        </w:rPr>
      </w:pPr>
      <w:r>
        <w:rPr>
          <w:rFonts w:ascii="宋体" w:hAnsi="宋体"/>
          <w:spacing w:val="5"/>
          <w:sz w:val="24"/>
        </w:rPr>
        <w:t>文件见证、现场见证和停工待检，即R点、W点、H点。每次监造内容完成后，投标方和监造代表均须在见证表格上履行签字手续。投标方复印3份，交监造代表1份。</w:t>
      </w:r>
    </w:p>
    <w:p>
      <w:pPr>
        <w:spacing w:line="360" w:lineRule="auto"/>
        <w:outlineLvl w:val="2"/>
        <w:rPr>
          <w:rFonts w:ascii="宋体" w:hAnsi="宋体"/>
          <w:spacing w:val="5"/>
          <w:sz w:val="24"/>
        </w:rPr>
      </w:pPr>
      <w:r>
        <w:rPr>
          <w:rFonts w:ascii="宋体" w:hAnsi="宋体"/>
          <w:spacing w:val="5"/>
          <w:sz w:val="24"/>
        </w:rPr>
        <w:t>R点：投标方只需提供检查或试验记录或报告的项目，即文件见证。</w:t>
      </w:r>
    </w:p>
    <w:p>
      <w:pPr>
        <w:spacing w:line="360" w:lineRule="auto"/>
        <w:outlineLvl w:val="2"/>
        <w:rPr>
          <w:rFonts w:ascii="宋体" w:hAnsi="宋体"/>
          <w:spacing w:val="5"/>
          <w:sz w:val="24"/>
        </w:rPr>
      </w:pPr>
      <w:r>
        <w:rPr>
          <w:rFonts w:ascii="宋体" w:hAnsi="宋体"/>
          <w:spacing w:val="5"/>
          <w:sz w:val="24"/>
        </w:rPr>
        <w:t>W点：招标方监造代表参加的检验或试验的项目，即现场见证。</w:t>
      </w:r>
    </w:p>
    <w:p>
      <w:pPr>
        <w:spacing w:line="360" w:lineRule="auto"/>
        <w:outlineLvl w:val="2"/>
        <w:rPr>
          <w:rFonts w:ascii="宋体" w:hAnsi="宋体"/>
          <w:spacing w:val="5"/>
          <w:sz w:val="24"/>
        </w:rPr>
      </w:pPr>
      <w:r>
        <w:rPr>
          <w:rFonts w:ascii="宋体" w:hAnsi="宋体"/>
          <w:spacing w:val="5"/>
          <w:sz w:val="24"/>
        </w:rPr>
        <w:t>H点：投标方在进行至该点时必须停工等待招标方监造代表参加的检验或试验的项目，即停工待检。</w:t>
      </w:r>
    </w:p>
    <w:p>
      <w:pPr>
        <w:spacing w:line="360" w:lineRule="auto"/>
        <w:ind w:firstLine="500" w:firstLineChars="200"/>
        <w:outlineLvl w:val="2"/>
        <w:rPr>
          <w:rFonts w:ascii="宋体" w:hAnsi="宋体"/>
          <w:spacing w:val="5"/>
          <w:sz w:val="24"/>
        </w:rPr>
      </w:pPr>
      <w:r>
        <w:rPr>
          <w:rFonts w:ascii="宋体" w:hAnsi="宋体"/>
          <w:spacing w:val="5"/>
          <w:sz w:val="24"/>
        </w:rPr>
        <w:t>招标方接到见证通知后，应及时派代表到投标方检验或试验的现场参加现场见证或停工待检。如果招标方代表不能按时参加，W点可自动转为R点，但H点如果没有招标方书面通知同意转为R点，投标方不得自行转入下道工序，应与招标方商定更改见证时间，如果更改后，招标方仍不能按时参加，则H点自动转为R点。</w:t>
      </w:r>
    </w:p>
    <w:p>
      <w:pPr>
        <w:spacing w:line="360" w:lineRule="auto"/>
        <w:outlineLvl w:val="2"/>
        <w:rPr>
          <w:rFonts w:ascii="宋体" w:hAnsi="宋体"/>
          <w:spacing w:val="5"/>
          <w:sz w:val="24"/>
        </w:rPr>
      </w:pPr>
    </w:p>
    <w:p>
      <w:pPr>
        <w:spacing w:line="360" w:lineRule="auto"/>
        <w:outlineLvl w:val="2"/>
        <w:rPr>
          <w:rFonts w:ascii="宋体" w:hAnsi="宋体"/>
          <w:spacing w:val="5"/>
          <w:sz w:val="24"/>
        </w:rPr>
      </w:pPr>
      <w:r>
        <w:rPr>
          <w:rFonts w:ascii="宋体" w:hAnsi="宋体"/>
          <w:spacing w:val="5"/>
          <w:sz w:val="24"/>
        </w:rPr>
        <w:t>3.3 监造内容（具体内容由招标方</w:t>
      </w:r>
      <w:r>
        <w:rPr>
          <w:rFonts w:hint="eastAsia" w:ascii="宋体" w:hAnsi="宋体"/>
          <w:spacing w:val="5"/>
          <w:sz w:val="24"/>
        </w:rPr>
        <w:t>填写</w:t>
      </w:r>
      <w:r>
        <w:rPr>
          <w:rFonts w:ascii="宋体" w:hAnsi="宋体"/>
          <w:spacing w:val="5"/>
          <w:sz w:val="24"/>
        </w:rPr>
        <w:t>）：</w:t>
      </w:r>
    </w:p>
    <w:tbl>
      <w:tblPr>
        <w:tblStyle w:val="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2014"/>
        <w:gridCol w:w="2687"/>
        <w:gridCol w:w="940"/>
        <w:gridCol w:w="940"/>
        <w:gridCol w:w="940"/>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 w:hRule="atLeast"/>
        </w:trPr>
        <w:tc>
          <w:tcPr>
            <w:tcW w:w="357" w:type="pct"/>
            <w:vMerge w:val="restart"/>
          </w:tcPr>
          <w:p>
            <w:pPr>
              <w:spacing w:line="360" w:lineRule="auto"/>
              <w:rPr>
                <w:position w:val="-30"/>
                <w:sz w:val="24"/>
              </w:rPr>
            </w:pPr>
            <w:r>
              <w:rPr>
                <w:position w:val="-30"/>
                <w:sz w:val="24"/>
              </w:rPr>
              <w:t>序号</w:t>
            </w:r>
          </w:p>
        </w:tc>
        <w:tc>
          <w:tcPr>
            <w:tcW w:w="1071" w:type="pct"/>
            <w:vMerge w:val="restart"/>
            <w:vAlign w:val="center"/>
          </w:tcPr>
          <w:p>
            <w:pPr>
              <w:spacing w:line="360" w:lineRule="auto"/>
              <w:rPr>
                <w:position w:val="-30"/>
                <w:sz w:val="24"/>
              </w:rPr>
            </w:pPr>
            <w:r>
              <w:rPr>
                <w:position w:val="-30"/>
                <w:sz w:val="24"/>
              </w:rPr>
              <w:t>监造部套</w:t>
            </w:r>
          </w:p>
        </w:tc>
        <w:tc>
          <w:tcPr>
            <w:tcW w:w="1429" w:type="pct"/>
            <w:vMerge w:val="restart"/>
            <w:vAlign w:val="center"/>
          </w:tcPr>
          <w:p>
            <w:pPr>
              <w:spacing w:line="360" w:lineRule="auto"/>
              <w:rPr>
                <w:position w:val="-30"/>
                <w:sz w:val="24"/>
              </w:rPr>
            </w:pPr>
            <w:r>
              <w:rPr>
                <w:position w:val="-30"/>
                <w:sz w:val="24"/>
              </w:rPr>
              <w:t>监造内容</w:t>
            </w:r>
          </w:p>
        </w:tc>
        <w:tc>
          <w:tcPr>
            <w:tcW w:w="2143" w:type="pct"/>
            <w:gridSpan w:val="4"/>
            <w:vAlign w:val="center"/>
          </w:tcPr>
          <w:p>
            <w:pPr>
              <w:spacing w:line="360" w:lineRule="auto"/>
              <w:rPr>
                <w:position w:val="-30"/>
                <w:sz w:val="24"/>
              </w:rPr>
            </w:pPr>
            <w:r>
              <w:rPr>
                <w:position w:val="-30"/>
                <w:sz w:val="24"/>
              </w:rPr>
              <w:t>监造方式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trPr>
        <w:tc>
          <w:tcPr>
            <w:tcW w:w="357" w:type="pct"/>
            <w:vMerge w:val="continue"/>
          </w:tcPr>
          <w:p>
            <w:pPr>
              <w:spacing w:line="360" w:lineRule="auto"/>
              <w:rPr>
                <w:position w:val="-30"/>
                <w:sz w:val="24"/>
              </w:rPr>
            </w:pPr>
          </w:p>
        </w:tc>
        <w:tc>
          <w:tcPr>
            <w:tcW w:w="1071" w:type="pct"/>
            <w:vMerge w:val="continue"/>
            <w:vAlign w:val="center"/>
          </w:tcPr>
          <w:p>
            <w:pPr>
              <w:spacing w:line="360" w:lineRule="auto"/>
              <w:rPr>
                <w:position w:val="-30"/>
                <w:sz w:val="24"/>
              </w:rPr>
            </w:pPr>
          </w:p>
        </w:tc>
        <w:tc>
          <w:tcPr>
            <w:tcW w:w="1429" w:type="pct"/>
            <w:vMerge w:val="continue"/>
            <w:vAlign w:val="center"/>
          </w:tcPr>
          <w:p>
            <w:pPr>
              <w:spacing w:line="360" w:lineRule="auto"/>
              <w:rPr>
                <w:position w:val="-30"/>
                <w:sz w:val="24"/>
              </w:rPr>
            </w:pPr>
          </w:p>
        </w:tc>
        <w:tc>
          <w:tcPr>
            <w:tcW w:w="500" w:type="pct"/>
            <w:vAlign w:val="center"/>
          </w:tcPr>
          <w:p>
            <w:pPr>
              <w:spacing w:line="360" w:lineRule="auto"/>
              <w:rPr>
                <w:position w:val="-30"/>
                <w:sz w:val="24"/>
              </w:rPr>
            </w:pPr>
            <w:r>
              <w:rPr>
                <w:position w:val="-30"/>
                <w:sz w:val="24"/>
              </w:rPr>
              <w:t>H</w:t>
            </w:r>
          </w:p>
        </w:tc>
        <w:tc>
          <w:tcPr>
            <w:tcW w:w="500" w:type="pct"/>
            <w:vAlign w:val="center"/>
          </w:tcPr>
          <w:p>
            <w:pPr>
              <w:spacing w:line="360" w:lineRule="auto"/>
              <w:rPr>
                <w:position w:val="-30"/>
                <w:sz w:val="24"/>
              </w:rPr>
            </w:pPr>
            <w:r>
              <w:rPr>
                <w:position w:val="-30"/>
                <w:sz w:val="24"/>
              </w:rPr>
              <w:t>W</w:t>
            </w:r>
          </w:p>
        </w:tc>
        <w:tc>
          <w:tcPr>
            <w:tcW w:w="500" w:type="pct"/>
            <w:vAlign w:val="center"/>
          </w:tcPr>
          <w:p>
            <w:pPr>
              <w:spacing w:line="360" w:lineRule="auto"/>
              <w:rPr>
                <w:position w:val="-30"/>
                <w:sz w:val="24"/>
              </w:rPr>
            </w:pPr>
            <w:r>
              <w:rPr>
                <w:position w:val="-30"/>
                <w:sz w:val="24"/>
              </w:rPr>
              <w:t>R</w:t>
            </w:r>
          </w:p>
        </w:tc>
        <w:tc>
          <w:tcPr>
            <w:tcW w:w="643" w:type="pct"/>
            <w:vAlign w:val="center"/>
          </w:tcPr>
          <w:p>
            <w:pPr>
              <w:spacing w:line="360" w:lineRule="auto"/>
              <w:rPr>
                <w:position w:val="-30"/>
                <w:sz w:val="24"/>
              </w:rPr>
            </w:pPr>
            <w:r>
              <w:rPr>
                <w:position w:val="-3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trPr>
        <w:tc>
          <w:tcPr>
            <w:tcW w:w="357" w:type="pct"/>
          </w:tcPr>
          <w:p>
            <w:pPr>
              <w:spacing w:line="360" w:lineRule="auto"/>
              <w:rPr>
                <w:position w:val="-30"/>
                <w:sz w:val="24"/>
              </w:rPr>
            </w:pPr>
          </w:p>
        </w:tc>
        <w:tc>
          <w:tcPr>
            <w:tcW w:w="1071" w:type="pct"/>
            <w:vAlign w:val="center"/>
          </w:tcPr>
          <w:p>
            <w:pPr>
              <w:spacing w:line="360" w:lineRule="auto"/>
              <w:rPr>
                <w:position w:val="-30"/>
                <w:sz w:val="24"/>
              </w:rPr>
            </w:pPr>
          </w:p>
        </w:tc>
        <w:tc>
          <w:tcPr>
            <w:tcW w:w="1429"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643" w:type="pct"/>
            <w:vAlign w:val="center"/>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trPr>
        <w:tc>
          <w:tcPr>
            <w:tcW w:w="357" w:type="pct"/>
          </w:tcPr>
          <w:p>
            <w:pPr>
              <w:spacing w:line="360" w:lineRule="auto"/>
              <w:rPr>
                <w:position w:val="-30"/>
                <w:sz w:val="24"/>
              </w:rPr>
            </w:pPr>
          </w:p>
        </w:tc>
        <w:tc>
          <w:tcPr>
            <w:tcW w:w="1071" w:type="pct"/>
            <w:vAlign w:val="center"/>
          </w:tcPr>
          <w:p>
            <w:pPr>
              <w:spacing w:line="360" w:lineRule="auto"/>
              <w:rPr>
                <w:position w:val="-30"/>
                <w:sz w:val="24"/>
              </w:rPr>
            </w:pPr>
          </w:p>
        </w:tc>
        <w:tc>
          <w:tcPr>
            <w:tcW w:w="1429"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500" w:type="pct"/>
            <w:vAlign w:val="center"/>
          </w:tcPr>
          <w:p>
            <w:pPr>
              <w:spacing w:line="360" w:lineRule="auto"/>
              <w:rPr>
                <w:position w:val="-30"/>
                <w:sz w:val="24"/>
              </w:rPr>
            </w:pPr>
          </w:p>
        </w:tc>
        <w:tc>
          <w:tcPr>
            <w:tcW w:w="643" w:type="pct"/>
            <w:vAlign w:val="center"/>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trPr>
        <w:tc>
          <w:tcPr>
            <w:tcW w:w="357" w:type="pct"/>
          </w:tcPr>
          <w:p>
            <w:pPr>
              <w:spacing w:line="360" w:lineRule="auto"/>
              <w:rPr>
                <w:position w:val="-30"/>
                <w:sz w:val="24"/>
              </w:rPr>
            </w:pPr>
          </w:p>
        </w:tc>
        <w:tc>
          <w:tcPr>
            <w:tcW w:w="1071" w:type="pct"/>
          </w:tcPr>
          <w:p>
            <w:pPr>
              <w:spacing w:line="360" w:lineRule="auto"/>
              <w:rPr>
                <w:position w:val="-30"/>
                <w:sz w:val="24"/>
              </w:rPr>
            </w:pPr>
          </w:p>
        </w:tc>
        <w:tc>
          <w:tcPr>
            <w:tcW w:w="1429" w:type="pct"/>
          </w:tcPr>
          <w:p>
            <w:pPr>
              <w:spacing w:line="360" w:lineRule="auto"/>
              <w:rPr>
                <w:position w:val="-30"/>
                <w:sz w:val="24"/>
              </w:rPr>
            </w:pPr>
          </w:p>
        </w:tc>
        <w:tc>
          <w:tcPr>
            <w:tcW w:w="500" w:type="pct"/>
          </w:tcPr>
          <w:p>
            <w:pPr>
              <w:spacing w:line="360" w:lineRule="auto"/>
              <w:rPr>
                <w:position w:val="-30"/>
                <w:sz w:val="24"/>
              </w:rPr>
            </w:pPr>
          </w:p>
        </w:tc>
        <w:tc>
          <w:tcPr>
            <w:tcW w:w="500" w:type="pct"/>
          </w:tcPr>
          <w:p>
            <w:pPr>
              <w:spacing w:line="360" w:lineRule="auto"/>
              <w:rPr>
                <w:position w:val="-30"/>
                <w:sz w:val="24"/>
              </w:rPr>
            </w:pPr>
          </w:p>
        </w:tc>
        <w:tc>
          <w:tcPr>
            <w:tcW w:w="500" w:type="pct"/>
          </w:tcPr>
          <w:p>
            <w:pPr>
              <w:spacing w:line="360" w:lineRule="auto"/>
              <w:rPr>
                <w:position w:val="-30"/>
                <w:sz w:val="24"/>
              </w:rPr>
            </w:pPr>
          </w:p>
        </w:tc>
        <w:tc>
          <w:tcPr>
            <w:tcW w:w="643" w:type="pct"/>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trPr>
        <w:tc>
          <w:tcPr>
            <w:tcW w:w="357" w:type="pct"/>
          </w:tcPr>
          <w:p>
            <w:pPr>
              <w:spacing w:line="360" w:lineRule="auto"/>
              <w:rPr>
                <w:position w:val="-30"/>
                <w:sz w:val="24"/>
              </w:rPr>
            </w:pPr>
          </w:p>
        </w:tc>
        <w:tc>
          <w:tcPr>
            <w:tcW w:w="1071" w:type="pct"/>
          </w:tcPr>
          <w:p>
            <w:pPr>
              <w:spacing w:line="360" w:lineRule="auto"/>
              <w:rPr>
                <w:position w:val="-30"/>
                <w:sz w:val="24"/>
              </w:rPr>
            </w:pPr>
          </w:p>
        </w:tc>
        <w:tc>
          <w:tcPr>
            <w:tcW w:w="1429" w:type="pct"/>
          </w:tcPr>
          <w:p>
            <w:pPr>
              <w:spacing w:line="360" w:lineRule="auto"/>
              <w:rPr>
                <w:position w:val="-30"/>
                <w:sz w:val="24"/>
              </w:rPr>
            </w:pPr>
          </w:p>
        </w:tc>
        <w:tc>
          <w:tcPr>
            <w:tcW w:w="500" w:type="pct"/>
          </w:tcPr>
          <w:p>
            <w:pPr>
              <w:spacing w:line="360" w:lineRule="auto"/>
              <w:rPr>
                <w:position w:val="-30"/>
                <w:sz w:val="24"/>
              </w:rPr>
            </w:pPr>
          </w:p>
        </w:tc>
        <w:tc>
          <w:tcPr>
            <w:tcW w:w="500" w:type="pct"/>
          </w:tcPr>
          <w:p>
            <w:pPr>
              <w:spacing w:line="360" w:lineRule="auto"/>
              <w:rPr>
                <w:position w:val="-30"/>
                <w:sz w:val="24"/>
              </w:rPr>
            </w:pPr>
          </w:p>
        </w:tc>
        <w:tc>
          <w:tcPr>
            <w:tcW w:w="500" w:type="pct"/>
          </w:tcPr>
          <w:p>
            <w:pPr>
              <w:spacing w:line="360" w:lineRule="auto"/>
              <w:rPr>
                <w:position w:val="-30"/>
                <w:sz w:val="24"/>
              </w:rPr>
            </w:pPr>
          </w:p>
        </w:tc>
        <w:tc>
          <w:tcPr>
            <w:tcW w:w="643" w:type="pct"/>
          </w:tcPr>
          <w:p>
            <w:pPr>
              <w:spacing w:line="360" w:lineRule="auto"/>
              <w:rPr>
                <w:position w:val="-30"/>
                <w:sz w:val="24"/>
              </w:rPr>
            </w:pPr>
          </w:p>
        </w:tc>
      </w:tr>
    </w:tbl>
    <w:p>
      <w:pPr>
        <w:spacing w:line="360" w:lineRule="auto"/>
        <w:outlineLvl w:val="2"/>
        <w:rPr>
          <w:rFonts w:ascii="宋体" w:hAnsi="宋体"/>
          <w:spacing w:val="5"/>
          <w:sz w:val="24"/>
        </w:rPr>
      </w:pPr>
    </w:p>
    <w:p>
      <w:pPr>
        <w:spacing w:line="360" w:lineRule="auto"/>
        <w:outlineLvl w:val="2"/>
        <w:rPr>
          <w:rFonts w:ascii="宋体" w:hAnsi="宋体"/>
          <w:spacing w:val="5"/>
          <w:sz w:val="24"/>
        </w:rPr>
      </w:pPr>
      <w:r>
        <w:rPr>
          <w:rFonts w:ascii="宋体" w:hAnsi="宋体"/>
          <w:spacing w:val="5"/>
          <w:sz w:val="24"/>
        </w:rPr>
        <w:t>3.4 对投标方配合监造的要求</w:t>
      </w:r>
    </w:p>
    <w:p>
      <w:pPr>
        <w:spacing w:line="360" w:lineRule="auto"/>
        <w:outlineLvl w:val="2"/>
        <w:rPr>
          <w:rFonts w:ascii="宋体" w:hAnsi="宋体"/>
          <w:spacing w:val="5"/>
          <w:sz w:val="24"/>
        </w:rPr>
      </w:pPr>
      <w:r>
        <w:rPr>
          <w:rFonts w:ascii="宋体" w:hAnsi="宋体"/>
          <w:spacing w:val="5"/>
          <w:sz w:val="24"/>
        </w:rPr>
        <w:t>3.4.1投标方有配合招标方监造的义务，并及时提供相关资料，并不由此发生任何费用。</w:t>
      </w:r>
    </w:p>
    <w:p>
      <w:pPr>
        <w:spacing w:line="360" w:lineRule="auto"/>
        <w:outlineLvl w:val="2"/>
        <w:rPr>
          <w:rFonts w:ascii="宋体" w:hAnsi="宋体"/>
          <w:spacing w:val="5"/>
          <w:sz w:val="24"/>
        </w:rPr>
      </w:pPr>
      <w:r>
        <w:rPr>
          <w:rFonts w:ascii="宋体" w:hAnsi="宋体"/>
          <w:spacing w:val="5"/>
          <w:sz w:val="24"/>
        </w:rPr>
        <w:t>3.4.2投标方应给招标方监造代表提供工作、生活、交通、通讯等的方便。</w:t>
      </w:r>
    </w:p>
    <w:p>
      <w:pPr>
        <w:spacing w:line="360" w:lineRule="auto"/>
        <w:outlineLvl w:val="2"/>
        <w:rPr>
          <w:rFonts w:ascii="宋体" w:hAnsi="宋体"/>
          <w:spacing w:val="5"/>
          <w:sz w:val="24"/>
        </w:rPr>
      </w:pPr>
      <w:r>
        <w:rPr>
          <w:rFonts w:ascii="宋体" w:hAnsi="宋体"/>
          <w:spacing w:val="5"/>
          <w:sz w:val="24"/>
        </w:rPr>
        <w:t>3.4.3 投标方应在现场见证或停工待检前10天（从招标方接到通知单之日起计）将设备监造项目及时间通知招标方监造代表。</w:t>
      </w:r>
    </w:p>
    <w:p>
      <w:pPr>
        <w:spacing w:line="360" w:lineRule="auto"/>
        <w:outlineLvl w:val="2"/>
        <w:rPr>
          <w:rFonts w:ascii="宋体" w:hAnsi="宋体"/>
          <w:spacing w:val="5"/>
          <w:sz w:val="24"/>
        </w:rPr>
      </w:pPr>
      <w:r>
        <w:rPr>
          <w:rFonts w:ascii="宋体" w:hAnsi="宋体"/>
          <w:spacing w:val="5"/>
          <w:sz w:val="24"/>
        </w:rPr>
        <w:t>3.4.4 招标方监造代表有权查(借)阅与合同监造设备有关的技术资料，如招标方认为需要复印存档，投标方应提投标方便。</w:t>
      </w:r>
    </w:p>
    <w:p>
      <w:pPr>
        <w:spacing w:line="360" w:lineRule="auto"/>
        <w:outlineLvl w:val="2"/>
        <w:rPr>
          <w:rFonts w:ascii="宋体" w:hAnsi="宋体"/>
          <w:spacing w:val="5"/>
          <w:sz w:val="24"/>
        </w:rPr>
      </w:pPr>
      <w:r>
        <w:rPr>
          <w:rFonts w:ascii="宋体" w:hAnsi="宋体"/>
          <w:spacing w:val="5"/>
          <w:sz w:val="24"/>
        </w:rPr>
        <w:t>3.4.5 投标方应在见证后十天内将有关检查或试验记录或报告资料提供给招标方监造代表。</w:t>
      </w:r>
    </w:p>
    <w:p>
      <w:pPr>
        <w:spacing w:line="360" w:lineRule="auto"/>
        <w:rPr>
          <w:rFonts w:ascii="宋体" w:hAnsi="宋体" w:cs="宋体"/>
          <w:b/>
          <w:bCs/>
          <w:sz w:val="32"/>
          <w:szCs w:val="32"/>
        </w:rPr>
      </w:pPr>
      <w:r>
        <w:rPr>
          <w:rFonts w:ascii="宋体" w:hAnsi="宋体"/>
          <w:spacing w:val="5"/>
          <w:sz w:val="24"/>
        </w:rPr>
        <w:br w:type="page"/>
      </w:r>
      <w:bookmarkStart w:id="46" w:name="_Toc421721282"/>
      <w:r>
        <w:rPr>
          <w:rFonts w:hint="eastAsia" w:ascii="宋体" w:hAnsi="宋体" w:cs="宋体"/>
          <w:b/>
          <w:bCs/>
          <w:sz w:val="32"/>
          <w:szCs w:val="32"/>
        </w:rPr>
        <w:t>附件5  性能验收试验</w:t>
      </w:r>
      <w:bookmarkEnd w:id="46"/>
    </w:p>
    <w:p>
      <w:pPr>
        <w:spacing w:line="360" w:lineRule="auto"/>
        <w:rPr>
          <w:rFonts w:ascii="宋体" w:hAnsi="宋体" w:cs="宋体"/>
          <w:sz w:val="24"/>
        </w:rPr>
      </w:pPr>
      <w:r>
        <w:rPr>
          <w:rFonts w:hint="eastAsia" w:ascii="宋体" w:hAnsi="宋体" w:cs="宋体"/>
          <w:sz w:val="24"/>
        </w:rPr>
        <w:t>5.1 性能验收试验的目的为了检验合同设备的所有性能是否符合附件1的要求。</w:t>
      </w:r>
    </w:p>
    <w:p>
      <w:pPr>
        <w:spacing w:line="360" w:lineRule="auto"/>
        <w:rPr>
          <w:rFonts w:ascii="宋体" w:hAnsi="宋体" w:cs="宋体"/>
          <w:sz w:val="24"/>
        </w:rPr>
      </w:pPr>
      <w:r>
        <w:rPr>
          <w:rFonts w:hint="eastAsia" w:ascii="宋体" w:hAnsi="宋体" w:cs="宋体"/>
          <w:sz w:val="24"/>
        </w:rPr>
        <w:t>5.2 性能验收试验的地点由合同确定，一般为招标方现场。</w:t>
      </w:r>
    </w:p>
    <w:p>
      <w:pPr>
        <w:spacing w:line="360" w:lineRule="auto"/>
        <w:rPr>
          <w:rFonts w:ascii="宋体" w:hAnsi="宋体" w:cs="宋体"/>
          <w:sz w:val="24"/>
        </w:rPr>
      </w:pPr>
      <w:r>
        <w:rPr>
          <w:rFonts w:hint="eastAsia" w:ascii="宋体" w:hAnsi="宋体" w:cs="宋体"/>
          <w:sz w:val="24"/>
        </w:rPr>
        <w:t>5.3 性能验收试验的时间：机组试验一般在168小时试运之后半年内进行，具体试验时间由买卖双方协商确定。</w:t>
      </w:r>
    </w:p>
    <w:p>
      <w:pPr>
        <w:spacing w:line="360" w:lineRule="auto"/>
        <w:rPr>
          <w:rFonts w:ascii="宋体" w:hAnsi="宋体" w:cs="宋体"/>
          <w:sz w:val="24"/>
        </w:rPr>
      </w:pPr>
      <w:r>
        <w:rPr>
          <w:rFonts w:hint="eastAsia" w:ascii="宋体" w:hAnsi="宋体" w:cs="宋体"/>
          <w:sz w:val="24"/>
        </w:rPr>
        <w:t>5.4 性能验收试验由招标方主持，投标方参加。试验大纲由招标方提供，与投标方讨论后确定，具体试验内容由买卖双方共同认可的测试单位进行。如试验在现场进行，投标方按本附件5.5款要求进行配合；如试验在工厂进行，试验所需的人力和财力等由投标方提供。</w:t>
      </w:r>
    </w:p>
    <w:p>
      <w:pPr>
        <w:spacing w:line="360" w:lineRule="auto"/>
        <w:rPr>
          <w:rFonts w:ascii="宋体" w:hAnsi="宋体" w:cs="宋体"/>
          <w:sz w:val="24"/>
        </w:rPr>
      </w:pPr>
      <w:r>
        <w:rPr>
          <w:rFonts w:hint="eastAsia" w:ascii="宋体" w:hAnsi="宋体" w:cs="宋体"/>
          <w:sz w:val="24"/>
        </w:rPr>
        <w:t>5.5 性能验收试验的内容：</w:t>
      </w:r>
    </w:p>
    <w:p>
      <w:pPr>
        <w:spacing w:line="360" w:lineRule="auto"/>
        <w:rPr>
          <w:rFonts w:ascii="宋体" w:hAnsi="宋体" w:cs="宋体"/>
          <w:sz w:val="24"/>
        </w:rPr>
      </w:pPr>
      <w:r>
        <w:rPr>
          <w:rFonts w:hint="eastAsia" w:ascii="宋体" w:hAnsi="宋体" w:cs="宋体"/>
          <w:sz w:val="24"/>
        </w:rPr>
        <w:t>5.5.1保证出力</w:t>
      </w:r>
    </w:p>
    <w:p>
      <w:pPr>
        <w:spacing w:line="360" w:lineRule="auto"/>
        <w:rPr>
          <w:rFonts w:ascii="宋体" w:hAnsi="宋体" w:cs="宋体"/>
          <w:sz w:val="24"/>
        </w:rPr>
      </w:pPr>
      <w:r>
        <w:rPr>
          <w:rFonts w:hint="eastAsia" w:ascii="宋体" w:hAnsi="宋体" w:cs="宋体"/>
          <w:sz w:val="24"/>
        </w:rPr>
        <w:t>5.5.2单位功耗</w:t>
      </w:r>
    </w:p>
    <w:p>
      <w:pPr>
        <w:spacing w:line="360" w:lineRule="auto"/>
        <w:rPr>
          <w:rFonts w:ascii="宋体" w:hAnsi="宋体" w:cs="宋体"/>
          <w:sz w:val="24"/>
        </w:rPr>
      </w:pPr>
      <w:r>
        <w:rPr>
          <w:rFonts w:hint="eastAsia" w:ascii="宋体" w:hAnsi="宋体" w:cs="宋体"/>
          <w:sz w:val="24"/>
        </w:rPr>
        <w:t>5.5.3噪音</w:t>
      </w:r>
    </w:p>
    <w:p>
      <w:pPr>
        <w:spacing w:line="360" w:lineRule="auto"/>
        <w:rPr>
          <w:rFonts w:ascii="宋体" w:hAnsi="宋体" w:cs="宋体"/>
          <w:sz w:val="24"/>
        </w:rPr>
      </w:pPr>
      <w:r>
        <w:rPr>
          <w:rFonts w:hint="eastAsia" w:ascii="宋体" w:hAnsi="宋体" w:cs="宋体"/>
          <w:sz w:val="24"/>
        </w:rPr>
        <w:t>5.6 性能验收试验的标准和方法（按有关标准执行）。</w:t>
      </w:r>
    </w:p>
    <w:p>
      <w:pPr>
        <w:spacing w:line="360" w:lineRule="auto"/>
        <w:rPr>
          <w:rFonts w:ascii="宋体" w:hAnsi="宋体" w:cs="宋体"/>
          <w:sz w:val="24"/>
        </w:rPr>
      </w:pPr>
      <w:r>
        <w:rPr>
          <w:rFonts w:hint="eastAsia" w:ascii="宋体" w:hAnsi="宋体" w:cs="宋体"/>
          <w:sz w:val="24"/>
        </w:rPr>
        <w:t>5.5 性能验收试验所需的属于投标方供货范围内的测点、一次元件和就地仪表的装设应由投标方提供，并应符合有关规程、规范和标准的规定，并经招标方确认。投标方也要提供试验所需的技术配合和人员配合。</w:t>
      </w:r>
    </w:p>
    <w:p>
      <w:pPr>
        <w:spacing w:line="360" w:lineRule="auto"/>
        <w:rPr>
          <w:rFonts w:ascii="宋体" w:hAnsi="宋体" w:cs="宋体"/>
          <w:sz w:val="24"/>
        </w:rPr>
      </w:pPr>
      <w:r>
        <w:rPr>
          <w:rFonts w:hint="eastAsia" w:ascii="宋体" w:hAnsi="宋体" w:cs="宋体"/>
          <w:sz w:val="24"/>
        </w:rPr>
        <w:t>5.8 性能验收试验结果的确认</w:t>
      </w:r>
    </w:p>
    <w:p>
      <w:pPr>
        <w:spacing w:line="360" w:lineRule="auto"/>
        <w:ind w:firstLine="480" w:firstLineChars="200"/>
        <w:rPr>
          <w:rFonts w:ascii="宋体" w:hAnsi="宋体" w:cs="宋体"/>
          <w:sz w:val="24"/>
        </w:rPr>
      </w:pPr>
      <w:r>
        <w:rPr>
          <w:rFonts w:hint="eastAsia" w:ascii="宋体" w:hAnsi="宋体" w:cs="宋体"/>
          <w:sz w:val="24"/>
        </w:rPr>
        <w:t>性能验收试验报告由测试单位编写，报告结论买卖双方均应承认。如双方对试验的结果有不一致意见，双方协商解决；如仍不能达成一致，则提交双方上级部门协商。</w:t>
      </w:r>
    </w:p>
    <w:p>
      <w:pPr>
        <w:spacing w:line="360" w:lineRule="auto"/>
        <w:rPr>
          <w:rFonts w:ascii="宋体" w:hAnsi="宋体" w:cs="宋体"/>
          <w:sz w:val="24"/>
        </w:rPr>
      </w:pPr>
      <w:r>
        <w:rPr>
          <w:rFonts w:hint="eastAsia" w:ascii="宋体" w:hAnsi="宋体" w:cs="宋体"/>
          <w:sz w:val="24"/>
        </w:rPr>
        <w:t>进行性能验收试验时，一方接到另一方试验通知而不派人参加试验，则被视为对验收试验结果的同意。</w:t>
      </w:r>
    </w:p>
    <w:p>
      <w:pPr>
        <w:spacing w:line="360" w:lineRule="auto"/>
        <w:rPr>
          <w:rFonts w:ascii="宋体" w:hAnsi="宋体" w:cs="宋体"/>
          <w:sz w:val="24"/>
        </w:rPr>
        <w:sectPr>
          <w:footerReference r:id="rId6" w:type="default"/>
          <w:pgSz w:w="11907" w:h="16840"/>
          <w:pgMar w:top="1418" w:right="1304" w:bottom="1418" w:left="1418" w:header="964" w:footer="964" w:gutter="0"/>
          <w:cols w:space="425" w:num="1"/>
          <w:docGrid w:linePitch="326" w:charSpace="0"/>
        </w:sectPr>
      </w:pPr>
    </w:p>
    <w:p>
      <w:pPr>
        <w:spacing w:line="360" w:lineRule="auto"/>
        <w:rPr>
          <w:rFonts w:ascii="宋体" w:hAnsi="宋体" w:cs="宋体"/>
          <w:b/>
          <w:bCs/>
          <w:sz w:val="32"/>
          <w:szCs w:val="32"/>
        </w:rPr>
      </w:pPr>
      <w:bookmarkStart w:id="47" w:name="_Toc143935512"/>
      <w:bookmarkStart w:id="48" w:name="_Toc143935465"/>
      <w:r>
        <w:rPr>
          <w:rFonts w:hint="eastAsia" w:ascii="宋体" w:hAnsi="宋体" w:cs="宋体"/>
          <w:b/>
          <w:bCs/>
          <w:sz w:val="32"/>
          <w:szCs w:val="32"/>
        </w:rPr>
        <w:fldChar w:fldCharType="begin"/>
      </w:r>
      <w:r>
        <w:rPr>
          <w:rFonts w:hint="eastAsia" w:ascii="宋体" w:hAnsi="宋体" w:cs="宋体"/>
          <w:b/>
          <w:bCs/>
          <w:sz w:val="32"/>
          <w:szCs w:val="32"/>
        </w:rPr>
        <w:instrText xml:space="preserve"> HYPERLINK \l "_Toc293062705"</w:instrText>
      </w:r>
      <w:r>
        <w:rPr>
          <w:rFonts w:hint="eastAsia" w:ascii="宋体" w:hAnsi="宋体" w:cs="宋体"/>
          <w:b/>
          <w:bCs/>
          <w:sz w:val="32"/>
          <w:szCs w:val="32"/>
        </w:rPr>
        <w:fldChar w:fldCharType="separate"/>
      </w:r>
      <w:bookmarkStart w:id="49" w:name="_Toc421721283"/>
      <w:r>
        <w:rPr>
          <w:rFonts w:hint="eastAsia" w:ascii="宋体" w:hAnsi="宋体" w:cs="宋体"/>
          <w:b/>
          <w:bCs/>
          <w:sz w:val="32"/>
          <w:szCs w:val="32"/>
        </w:rPr>
        <w:t>附件6  性能保证违约金</w:t>
      </w:r>
      <w:bookmarkEnd w:id="49"/>
      <w:r>
        <w:rPr>
          <w:rFonts w:hint="eastAsia" w:ascii="宋体" w:hAnsi="宋体" w:cs="宋体"/>
          <w:b/>
          <w:bCs/>
          <w:sz w:val="32"/>
          <w:szCs w:val="32"/>
        </w:rPr>
        <w:fldChar w:fldCharType="end"/>
      </w:r>
    </w:p>
    <w:p>
      <w:pPr>
        <w:spacing w:line="360" w:lineRule="auto"/>
        <w:ind w:firstLine="480" w:firstLineChars="200"/>
        <w:rPr>
          <w:rFonts w:ascii="宋体" w:hAnsi="宋体" w:cs="宋体"/>
          <w:sz w:val="24"/>
        </w:rPr>
      </w:pPr>
      <w:r>
        <w:rPr>
          <w:rFonts w:hint="eastAsia" w:ascii="宋体" w:hAnsi="宋体" w:cs="宋体"/>
          <w:sz w:val="24"/>
        </w:rPr>
        <w:t>设备出力不能满足工程需要，投标方采取措施使其满足工程要求，费用由投标方承担。出力每降低1%，支付违约金2万元人民币。</w:t>
      </w:r>
    </w:p>
    <w:p>
      <w:pPr>
        <w:spacing w:line="360" w:lineRule="auto"/>
        <w:rPr>
          <w:rFonts w:ascii="宋体" w:hAnsi="宋体" w:cs="宋体"/>
          <w:sz w:val="24"/>
        </w:rPr>
      </w:pPr>
      <w:r>
        <w:rPr>
          <w:rFonts w:hint="eastAsia" w:ascii="宋体" w:hAnsi="宋体" w:cs="宋体"/>
          <w:sz w:val="24"/>
        </w:rPr>
        <w:br w:type="page"/>
      </w:r>
      <w:bookmarkStart w:id="50" w:name="_Toc421721284"/>
      <w:r>
        <w:rPr>
          <w:rFonts w:hint="eastAsia" w:ascii="宋体" w:hAnsi="宋体" w:cs="宋体"/>
          <w:b/>
          <w:bCs/>
          <w:sz w:val="32"/>
          <w:szCs w:val="32"/>
        </w:rPr>
        <w:t>附件7  技术服务和联络</w:t>
      </w:r>
      <w:bookmarkEnd w:id="47"/>
      <w:bookmarkEnd w:id="48"/>
      <w:bookmarkEnd w:id="50"/>
    </w:p>
    <w:p>
      <w:pPr>
        <w:spacing w:line="360" w:lineRule="auto"/>
        <w:rPr>
          <w:rFonts w:ascii="宋体" w:hAnsi="宋体" w:cs="宋体"/>
          <w:sz w:val="24"/>
        </w:rPr>
      </w:pPr>
      <w:r>
        <w:rPr>
          <w:rFonts w:hint="eastAsia" w:ascii="宋体" w:hAnsi="宋体" w:cs="宋体"/>
          <w:sz w:val="24"/>
        </w:rPr>
        <w:t>1 投标人现场技术服务</w:t>
      </w:r>
    </w:p>
    <w:p>
      <w:pPr>
        <w:spacing w:line="360" w:lineRule="auto"/>
        <w:rPr>
          <w:rFonts w:ascii="宋体" w:hAnsi="宋体" w:cs="宋体"/>
          <w:sz w:val="24"/>
        </w:rPr>
      </w:pPr>
      <w:r>
        <w:rPr>
          <w:rFonts w:hint="eastAsia" w:ascii="宋体" w:hAnsi="宋体" w:cs="宋体"/>
          <w:sz w:val="24"/>
        </w:rPr>
        <w:t>1.1  投标人现场服务人员的目的是使所供设备安全、正常投运。投标人要派合格的现场服务人员。在投标阶段应提供包括服务人月数的现场服务计划表（见格式）。如果此人月数不能满足工程需要，投标人要追加人月数，且不发生费用。</w:t>
      </w:r>
    </w:p>
    <w:p>
      <w:pPr>
        <w:spacing w:line="360" w:lineRule="auto"/>
        <w:rPr>
          <w:rFonts w:ascii="宋体" w:hAnsi="宋体" w:cs="宋体"/>
          <w:sz w:val="24"/>
        </w:rPr>
      </w:pPr>
      <w:r>
        <w:rPr>
          <w:rFonts w:hint="eastAsia" w:ascii="宋体" w:hAnsi="宋体" w:cs="宋体"/>
          <w:sz w:val="24"/>
        </w:rPr>
        <w:t>现场服务计划表 （格式）</w:t>
      </w:r>
      <w:r>
        <w:rPr>
          <w:rFonts w:hint="eastAsia" w:ascii="宋体" w:hAnsi="宋体" w:cs="宋体"/>
          <w:sz w:val="24"/>
        </w:rPr>
        <w:tab/>
      </w: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155"/>
        <w:gridCol w:w="1944"/>
        <w:gridCol w:w="1857"/>
        <w:gridCol w:w="1565"/>
        <w:gridCol w:w="1438"/>
        <w:gridCol w:w="12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97" w:hRule="atLeast"/>
        </w:trPr>
        <w:tc>
          <w:tcPr>
            <w:tcW w:w="625" w:type="pct"/>
            <w:vMerge w:val="restart"/>
            <w:tcBorders>
              <w:top w:val="single" w:color="auto" w:sz="6" w:space="0"/>
              <w:left w:val="single" w:color="auto" w:sz="6" w:space="0"/>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序号</w:t>
            </w:r>
          </w:p>
        </w:tc>
        <w:tc>
          <w:tcPr>
            <w:tcW w:w="1052" w:type="pct"/>
            <w:vMerge w:val="restart"/>
            <w:tcBorders>
              <w:top w:val="single" w:color="auto" w:sz="6" w:space="0"/>
              <w:left w:val="nil"/>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技术服务内容</w:t>
            </w:r>
          </w:p>
        </w:tc>
        <w:tc>
          <w:tcPr>
            <w:tcW w:w="1005" w:type="pct"/>
            <w:vMerge w:val="restart"/>
            <w:tcBorders>
              <w:top w:val="single" w:color="auto" w:sz="6" w:space="0"/>
              <w:left w:val="nil"/>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计划人月数</w:t>
            </w:r>
          </w:p>
        </w:tc>
        <w:tc>
          <w:tcPr>
            <w:tcW w:w="1624" w:type="pct"/>
            <w:gridSpan w:val="2"/>
            <w:tcBorders>
              <w:top w:val="single" w:color="auto" w:sz="6" w:space="0"/>
              <w:left w:val="nil"/>
              <w:bottom w:val="single" w:color="auto" w:sz="6" w:space="0"/>
              <w:right w:val="nil"/>
            </w:tcBorders>
          </w:tcPr>
          <w:p>
            <w:pPr>
              <w:spacing w:line="360" w:lineRule="auto"/>
              <w:rPr>
                <w:rFonts w:ascii="宋体" w:hAnsi="宋体" w:cs="宋体"/>
                <w:sz w:val="24"/>
              </w:rPr>
            </w:pPr>
            <w:r>
              <w:rPr>
                <w:rFonts w:hint="eastAsia" w:ascii="宋体" w:hAnsi="宋体" w:cs="宋体"/>
                <w:sz w:val="24"/>
              </w:rPr>
              <w:t>派出人员构成</w:t>
            </w:r>
          </w:p>
        </w:tc>
        <w:tc>
          <w:tcPr>
            <w:tcW w:w="694" w:type="pct"/>
            <w:vMerge w:val="restart"/>
            <w:tcBorders>
              <w:top w:val="single" w:color="auto" w:sz="6" w:space="0"/>
              <w:left w:val="single" w:color="auto" w:sz="6" w:space="0"/>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25" w:type="pct"/>
            <w:vMerge w:val="continue"/>
            <w:tcBorders>
              <w:top w:val="nil"/>
              <w:left w:val="single" w:color="auto" w:sz="6" w:space="0"/>
              <w:bottom w:val="single" w:color="auto" w:sz="6" w:space="0"/>
              <w:right w:val="single" w:color="auto" w:sz="6" w:space="0"/>
            </w:tcBorders>
          </w:tcPr>
          <w:p>
            <w:pPr>
              <w:spacing w:line="360" w:lineRule="auto"/>
              <w:rPr>
                <w:rFonts w:ascii="宋体" w:hAnsi="宋体" w:cs="宋体"/>
                <w:sz w:val="24"/>
              </w:rPr>
            </w:pPr>
          </w:p>
        </w:tc>
        <w:tc>
          <w:tcPr>
            <w:tcW w:w="1052" w:type="pct"/>
            <w:vMerge w:val="continue"/>
            <w:tcBorders>
              <w:top w:val="nil"/>
              <w:left w:val="nil"/>
              <w:bottom w:val="single" w:color="auto" w:sz="6" w:space="0"/>
              <w:right w:val="single" w:color="auto" w:sz="6" w:space="0"/>
            </w:tcBorders>
          </w:tcPr>
          <w:p>
            <w:pPr>
              <w:spacing w:line="360" w:lineRule="auto"/>
              <w:rPr>
                <w:rFonts w:ascii="宋体" w:hAnsi="宋体" w:cs="宋体"/>
                <w:sz w:val="24"/>
              </w:rPr>
            </w:pPr>
          </w:p>
        </w:tc>
        <w:tc>
          <w:tcPr>
            <w:tcW w:w="1005" w:type="pct"/>
            <w:vMerge w:val="continue"/>
            <w:tcBorders>
              <w:top w:val="nil"/>
              <w:left w:val="nil"/>
              <w:bottom w:val="single" w:color="auto" w:sz="6" w:space="0"/>
              <w:right w:val="single" w:color="auto" w:sz="6" w:space="0"/>
            </w:tcBorders>
          </w:tcPr>
          <w:p>
            <w:pPr>
              <w:spacing w:line="360" w:lineRule="auto"/>
              <w:rPr>
                <w:rFonts w:ascii="宋体" w:hAnsi="宋体" w:cs="宋体"/>
                <w:sz w:val="24"/>
              </w:rPr>
            </w:pPr>
          </w:p>
        </w:tc>
        <w:tc>
          <w:tcPr>
            <w:tcW w:w="847" w:type="pct"/>
            <w:tcBorders>
              <w:top w:val="nil"/>
              <w:left w:val="nil"/>
            </w:tcBorders>
            <w:vAlign w:val="center"/>
          </w:tcPr>
          <w:p>
            <w:pPr>
              <w:spacing w:line="360" w:lineRule="auto"/>
              <w:rPr>
                <w:rFonts w:ascii="宋体" w:hAnsi="宋体" w:cs="宋体"/>
                <w:sz w:val="24"/>
              </w:rPr>
            </w:pPr>
            <w:r>
              <w:rPr>
                <w:rFonts w:hint="eastAsia" w:ascii="宋体" w:hAnsi="宋体" w:cs="宋体"/>
                <w:sz w:val="24"/>
              </w:rPr>
              <w:t>职称</w:t>
            </w:r>
          </w:p>
        </w:tc>
        <w:tc>
          <w:tcPr>
            <w:tcW w:w="778" w:type="pct"/>
            <w:tcBorders>
              <w:top w:val="nil"/>
              <w:right w:val="nil"/>
            </w:tcBorders>
          </w:tcPr>
          <w:p>
            <w:pPr>
              <w:spacing w:line="360" w:lineRule="auto"/>
              <w:rPr>
                <w:rFonts w:ascii="宋体" w:hAnsi="宋体" w:cs="宋体"/>
                <w:sz w:val="24"/>
              </w:rPr>
            </w:pPr>
            <w:r>
              <w:rPr>
                <w:rFonts w:hint="eastAsia" w:ascii="宋体" w:hAnsi="宋体" w:cs="宋体"/>
                <w:sz w:val="24"/>
              </w:rPr>
              <w:t>人数</w:t>
            </w:r>
          </w:p>
        </w:tc>
        <w:tc>
          <w:tcPr>
            <w:tcW w:w="694" w:type="pct"/>
            <w:vMerge w:val="continue"/>
            <w:tcBorders>
              <w:top w:val="nil"/>
              <w:left w:val="single" w:color="auto" w:sz="6" w:space="0"/>
              <w:bottom w:val="single" w:color="auto" w:sz="6" w:space="0"/>
              <w:right w:val="single" w:color="auto" w:sz="6"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5" w:type="pct"/>
            <w:tcBorders>
              <w:top w:val="nil"/>
            </w:tcBorders>
          </w:tcPr>
          <w:p>
            <w:pPr>
              <w:spacing w:line="360" w:lineRule="auto"/>
              <w:rPr>
                <w:rFonts w:ascii="宋体" w:hAnsi="宋体" w:cs="宋体"/>
                <w:sz w:val="24"/>
              </w:rPr>
            </w:pPr>
          </w:p>
        </w:tc>
        <w:tc>
          <w:tcPr>
            <w:tcW w:w="1052" w:type="pct"/>
            <w:tcBorders>
              <w:top w:val="nil"/>
            </w:tcBorders>
          </w:tcPr>
          <w:p>
            <w:pPr>
              <w:spacing w:line="360" w:lineRule="auto"/>
              <w:rPr>
                <w:rFonts w:ascii="宋体" w:hAnsi="宋体" w:cs="宋体"/>
                <w:sz w:val="24"/>
              </w:rPr>
            </w:pPr>
          </w:p>
        </w:tc>
        <w:tc>
          <w:tcPr>
            <w:tcW w:w="1005" w:type="pct"/>
            <w:tcBorders>
              <w:top w:val="nil"/>
            </w:tcBorders>
          </w:tcPr>
          <w:p>
            <w:pPr>
              <w:spacing w:line="360" w:lineRule="auto"/>
              <w:rPr>
                <w:rFonts w:ascii="宋体" w:hAnsi="宋体" w:cs="宋体"/>
                <w:sz w:val="24"/>
              </w:rPr>
            </w:pPr>
          </w:p>
        </w:tc>
        <w:tc>
          <w:tcPr>
            <w:tcW w:w="847" w:type="pct"/>
          </w:tcPr>
          <w:p>
            <w:pPr>
              <w:spacing w:line="360" w:lineRule="auto"/>
              <w:rPr>
                <w:rFonts w:ascii="宋体" w:hAnsi="宋体" w:cs="宋体"/>
                <w:sz w:val="24"/>
              </w:rPr>
            </w:pPr>
          </w:p>
        </w:tc>
        <w:tc>
          <w:tcPr>
            <w:tcW w:w="778" w:type="pct"/>
          </w:tcPr>
          <w:p>
            <w:pPr>
              <w:spacing w:line="360" w:lineRule="auto"/>
              <w:rPr>
                <w:rFonts w:ascii="宋体" w:hAnsi="宋体" w:cs="宋体"/>
                <w:sz w:val="24"/>
              </w:rPr>
            </w:pPr>
          </w:p>
        </w:tc>
        <w:tc>
          <w:tcPr>
            <w:tcW w:w="694" w:type="pct"/>
            <w:tcBorders>
              <w:top w:val="nil"/>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5" w:type="pct"/>
            <w:tcBorders>
              <w:top w:val="nil"/>
            </w:tcBorders>
          </w:tcPr>
          <w:p>
            <w:pPr>
              <w:spacing w:line="360" w:lineRule="auto"/>
              <w:rPr>
                <w:rFonts w:ascii="宋体" w:hAnsi="宋体" w:cs="宋体"/>
                <w:sz w:val="24"/>
              </w:rPr>
            </w:pPr>
          </w:p>
        </w:tc>
        <w:tc>
          <w:tcPr>
            <w:tcW w:w="1052" w:type="pct"/>
            <w:tcBorders>
              <w:top w:val="nil"/>
            </w:tcBorders>
          </w:tcPr>
          <w:p>
            <w:pPr>
              <w:spacing w:line="360" w:lineRule="auto"/>
              <w:rPr>
                <w:rFonts w:ascii="宋体" w:hAnsi="宋体" w:cs="宋体"/>
                <w:sz w:val="24"/>
              </w:rPr>
            </w:pPr>
          </w:p>
        </w:tc>
        <w:tc>
          <w:tcPr>
            <w:tcW w:w="1005" w:type="pct"/>
            <w:tcBorders>
              <w:top w:val="nil"/>
            </w:tcBorders>
          </w:tcPr>
          <w:p>
            <w:pPr>
              <w:spacing w:line="360" w:lineRule="auto"/>
              <w:rPr>
                <w:rFonts w:ascii="宋体" w:hAnsi="宋体" w:cs="宋体"/>
                <w:sz w:val="24"/>
              </w:rPr>
            </w:pPr>
          </w:p>
        </w:tc>
        <w:tc>
          <w:tcPr>
            <w:tcW w:w="847" w:type="pct"/>
          </w:tcPr>
          <w:p>
            <w:pPr>
              <w:spacing w:line="360" w:lineRule="auto"/>
              <w:rPr>
                <w:rFonts w:ascii="宋体" w:hAnsi="宋体" w:cs="宋体"/>
                <w:sz w:val="24"/>
              </w:rPr>
            </w:pPr>
          </w:p>
        </w:tc>
        <w:tc>
          <w:tcPr>
            <w:tcW w:w="778" w:type="pct"/>
          </w:tcPr>
          <w:p>
            <w:pPr>
              <w:spacing w:line="360" w:lineRule="auto"/>
              <w:rPr>
                <w:rFonts w:ascii="宋体" w:hAnsi="宋体" w:cs="宋体"/>
                <w:sz w:val="24"/>
              </w:rPr>
            </w:pPr>
          </w:p>
        </w:tc>
        <w:tc>
          <w:tcPr>
            <w:tcW w:w="694" w:type="pct"/>
            <w:tcBorders>
              <w:top w:val="nil"/>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5" w:type="pct"/>
            <w:tcBorders>
              <w:top w:val="nil"/>
            </w:tcBorders>
          </w:tcPr>
          <w:p>
            <w:pPr>
              <w:spacing w:line="360" w:lineRule="auto"/>
              <w:rPr>
                <w:rFonts w:ascii="宋体" w:hAnsi="宋体" w:cs="宋体"/>
                <w:sz w:val="24"/>
              </w:rPr>
            </w:pPr>
          </w:p>
        </w:tc>
        <w:tc>
          <w:tcPr>
            <w:tcW w:w="1052" w:type="pct"/>
            <w:tcBorders>
              <w:top w:val="nil"/>
            </w:tcBorders>
          </w:tcPr>
          <w:p>
            <w:pPr>
              <w:spacing w:line="360" w:lineRule="auto"/>
              <w:rPr>
                <w:rFonts w:ascii="宋体" w:hAnsi="宋体" w:cs="宋体"/>
                <w:sz w:val="24"/>
              </w:rPr>
            </w:pPr>
          </w:p>
        </w:tc>
        <w:tc>
          <w:tcPr>
            <w:tcW w:w="1005" w:type="pct"/>
            <w:tcBorders>
              <w:top w:val="nil"/>
            </w:tcBorders>
          </w:tcPr>
          <w:p>
            <w:pPr>
              <w:spacing w:line="360" w:lineRule="auto"/>
              <w:rPr>
                <w:rFonts w:ascii="宋体" w:hAnsi="宋体" w:cs="宋体"/>
                <w:sz w:val="24"/>
              </w:rPr>
            </w:pPr>
          </w:p>
        </w:tc>
        <w:tc>
          <w:tcPr>
            <w:tcW w:w="847" w:type="pct"/>
          </w:tcPr>
          <w:p>
            <w:pPr>
              <w:spacing w:line="360" w:lineRule="auto"/>
              <w:rPr>
                <w:rFonts w:ascii="宋体" w:hAnsi="宋体" w:cs="宋体"/>
                <w:sz w:val="24"/>
              </w:rPr>
            </w:pPr>
          </w:p>
        </w:tc>
        <w:tc>
          <w:tcPr>
            <w:tcW w:w="778" w:type="pct"/>
          </w:tcPr>
          <w:p>
            <w:pPr>
              <w:spacing w:line="360" w:lineRule="auto"/>
              <w:rPr>
                <w:rFonts w:ascii="宋体" w:hAnsi="宋体" w:cs="宋体"/>
                <w:sz w:val="24"/>
              </w:rPr>
            </w:pPr>
          </w:p>
        </w:tc>
        <w:tc>
          <w:tcPr>
            <w:tcW w:w="694" w:type="pct"/>
            <w:tcBorders>
              <w:top w:val="nil"/>
            </w:tcBorders>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1.2  投标人现场服务人员应具有下列资格：</w:t>
      </w:r>
    </w:p>
    <w:p>
      <w:pPr>
        <w:spacing w:line="360" w:lineRule="auto"/>
        <w:rPr>
          <w:rFonts w:ascii="宋体" w:hAnsi="宋体" w:cs="宋体"/>
          <w:sz w:val="24"/>
        </w:rPr>
      </w:pPr>
      <w:r>
        <w:rPr>
          <w:rFonts w:hint="eastAsia" w:ascii="宋体" w:hAnsi="宋体" w:cs="宋体"/>
          <w:sz w:val="24"/>
        </w:rPr>
        <w:t>1.2.1  遵守法纪，遵守现场的各项规章和制度;</w:t>
      </w:r>
    </w:p>
    <w:p>
      <w:pPr>
        <w:spacing w:line="360" w:lineRule="auto"/>
        <w:rPr>
          <w:rFonts w:ascii="宋体" w:hAnsi="宋体" w:cs="宋体"/>
          <w:sz w:val="24"/>
        </w:rPr>
      </w:pPr>
      <w:r>
        <w:rPr>
          <w:rFonts w:hint="eastAsia" w:ascii="宋体" w:hAnsi="宋体" w:cs="宋体"/>
          <w:sz w:val="24"/>
        </w:rPr>
        <w:t>1.2.2  有较强的责任感和事业心，按时到位;</w:t>
      </w:r>
    </w:p>
    <w:p>
      <w:pPr>
        <w:spacing w:line="360" w:lineRule="auto"/>
        <w:rPr>
          <w:rFonts w:ascii="宋体" w:hAnsi="宋体" w:cs="宋体"/>
          <w:sz w:val="24"/>
        </w:rPr>
      </w:pPr>
      <w:r>
        <w:rPr>
          <w:rFonts w:hint="eastAsia" w:ascii="宋体" w:hAnsi="宋体" w:cs="宋体"/>
          <w:sz w:val="24"/>
        </w:rPr>
        <w:t>1.2.3  了解合同设备的设计，熟悉其结构，有相同或相近机组的现场工作经验，能够正确地进行现场指导;</w:t>
      </w:r>
    </w:p>
    <w:p>
      <w:pPr>
        <w:spacing w:line="360" w:lineRule="auto"/>
        <w:rPr>
          <w:rFonts w:ascii="宋体" w:hAnsi="宋体" w:cs="宋体"/>
          <w:sz w:val="24"/>
        </w:rPr>
      </w:pPr>
      <w:r>
        <w:rPr>
          <w:rFonts w:hint="eastAsia" w:ascii="宋体" w:hAnsi="宋体" w:cs="宋体"/>
          <w:sz w:val="24"/>
        </w:rPr>
        <w:t>1.2.4  身体健康，适应现场工作的条件。</w:t>
      </w:r>
    </w:p>
    <w:p>
      <w:pPr>
        <w:spacing w:line="360" w:lineRule="auto"/>
        <w:rPr>
          <w:rFonts w:ascii="宋体" w:hAnsi="宋体" w:cs="宋体"/>
          <w:sz w:val="24"/>
        </w:rPr>
      </w:pPr>
      <w:r>
        <w:rPr>
          <w:rFonts w:hint="eastAsia" w:ascii="宋体" w:hAnsi="宋体" w:cs="宋体"/>
          <w:sz w:val="24"/>
        </w:rPr>
        <w:t>1.2.5  投标人须更换招标人认为不合格的投标人现场服务人员。</w:t>
      </w:r>
    </w:p>
    <w:p>
      <w:pPr>
        <w:spacing w:line="360" w:lineRule="auto"/>
        <w:rPr>
          <w:rFonts w:ascii="宋体" w:hAnsi="宋体" w:cs="宋体"/>
          <w:sz w:val="24"/>
        </w:rPr>
      </w:pPr>
      <w:r>
        <w:rPr>
          <w:rFonts w:hint="eastAsia" w:ascii="宋体" w:hAnsi="宋体" w:cs="宋体"/>
          <w:sz w:val="24"/>
        </w:rPr>
        <w:t>1.3  投标人现场服务人员的职责</w:t>
      </w:r>
    </w:p>
    <w:p>
      <w:pPr>
        <w:spacing w:line="360" w:lineRule="auto"/>
        <w:rPr>
          <w:rFonts w:ascii="宋体" w:hAnsi="宋体" w:cs="宋体"/>
          <w:sz w:val="24"/>
        </w:rPr>
      </w:pPr>
      <w:r>
        <w:rPr>
          <w:rFonts w:hint="eastAsia" w:ascii="宋体" w:hAnsi="宋体" w:cs="宋体"/>
          <w:sz w:val="24"/>
        </w:rPr>
        <w:t>1.3.1  投标人现场服务人员的任务主要包括设备催交、货物的开箱检验、设备质量问题的处理、指导安装和调试、参加试运和性能验收试验。</w:t>
      </w:r>
    </w:p>
    <w:p>
      <w:pPr>
        <w:spacing w:line="360" w:lineRule="auto"/>
        <w:rPr>
          <w:rFonts w:ascii="宋体" w:hAnsi="宋体" w:cs="宋体"/>
          <w:sz w:val="24"/>
        </w:rPr>
      </w:pPr>
      <w:r>
        <w:rPr>
          <w:rFonts w:hint="eastAsia" w:ascii="宋体" w:hAnsi="宋体" w:cs="宋体"/>
          <w:sz w:val="24"/>
        </w:rPr>
        <w:t xml:space="preserve">1.4.2  在安装和调试前，投标人技术服务人员应向招标人进行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 </w:t>
      </w:r>
    </w:p>
    <w:p>
      <w:pPr>
        <w:spacing w:line="360" w:lineRule="auto"/>
        <w:rPr>
          <w:rFonts w:ascii="宋体" w:hAnsi="宋体" w:cs="宋体"/>
          <w:sz w:val="24"/>
        </w:rPr>
      </w:pPr>
      <w:r>
        <w:rPr>
          <w:rFonts w:hint="eastAsia" w:ascii="宋体" w:hAnsi="宋体" w:cs="宋体"/>
          <w:sz w:val="24"/>
        </w:rPr>
        <w:t>投标人提供的安装、调试监督的工序表（投标人填写）</w:t>
      </w: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138"/>
        <w:gridCol w:w="3292"/>
        <w:gridCol w:w="3545"/>
        <w:gridCol w:w="12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2" w:hRule="atLeast"/>
        </w:trPr>
        <w:tc>
          <w:tcPr>
            <w:tcW w:w="616" w:type="pct"/>
            <w:vAlign w:val="center"/>
          </w:tcPr>
          <w:p>
            <w:pPr>
              <w:spacing w:line="360" w:lineRule="auto"/>
              <w:rPr>
                <w:rFonts w:ascii="宋体" w:hAnsi="宋体" w:cs="宋体"/>
                <w:sz w:val="24"/>
              </w:rPr>
            </w:pPr>
            <w:r>
              <w:rPr>
                <w:rFonts w:hint="eastAsia" w:ascii="宋体" w:hAnsi="宋体" w:cs="宋体"/>
                <w:sz w:val="24"/>
              </w:rPr>
              <w:t>序号</w:t>
            </w:r>
          </w:p>
        </w:tc>
        <w:tc>
          <w:tcPr>
            <w:tcW w:w="1781" w:type="pct"/>
            <w:vAlign w:val="center"/>
          </w:tcPr>
          <w:p>
            <w:pPr>
              <w:spacing w:line="360" w:lineRule="auto"/>
              <w:rPr>
                <w:rFonts w:ascii="宋体" w:hAnsi="宋体" w:cs="宋体"/>
                <w:sz w:val="24"/>
              </w:rPr>
            </w:pPr>
            <w:r>
              <w:rPr>
                <w:rFonts w:hint="eastAsia" w:ascii="宋体" w:hAnsi="宋体" w:cs="宋体"/>
                <w:sz w:val="24"/>
              </w:rPr>
              <w:t>工序名称</w:t>
            </w:r>
          </w:p>
        </w:tc>
        <w:tc>
          <w:tcPr>
            <w:tcW w:w="1918" w:type="pct"/>
            <w:vAlign w:val="center"/>
          </w:tcPr>
          <w:p>
            <w:pPr>
              <w:spacing w:line="360" w:lineRule="auto"/>
              <w:rPr>
                <w:rFonts w:ascii="宋体" w:hAnsi="宋体" w:cs="宋体"/>
                <w:sz w:val="24"/>
              </w:rPr>
            </w:pPr>
            <w:r>
              <w:rPr>
                <w:rFonts w:hint="eastAsia" w:ascii="宋体" w:hAnsi="宋体" w:cs="宋体"/>
                <w:sz w:val="24"/>
              </w:rPr>
              <w:t>工序主要内容</w:t>
            </w:r>
          </w:p>
        </w:tc>
        <w:tc>
          <w:tcPr>
            <w:tcW w:w="685" w:type="pct"/>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616" w:type="pct"/>
          </w:tcPr>
          <w:p>
            <w:pPr>
              <w:spacing w:line="360" w:lineRule="auto"/>
              <w:rPr>
                <w:rFonts w:ascii="宋体" w:hAnsi="宋体" w:cs="宋体"/>
                <w:sz w:val="24"/>
              </w:rPr>
            </w:pPr>
          </w:p>
        </w:tc>
        <w:tc>
          <w:tcPr>
            <w:tcW w:w="1781" w:type="pct"/>
          </w:tcPr>
          <w:p>
            <w:pPr>
              <w:spacing w:line="360" w:lineRule="auto"/>
              <w:rPr>
                <w:rFonts w:ascii="宋体" w:hAnsi="宋体" w:cs="宋体"/>
                <w:sz w:val="24"/>
              </w:rPr>
            </w:pPr>
          </w:p>
        </w:tc>
        <w:tc>
          <w:tcPr>
            <w:tcW w:w="1918" w:type="pct"/>
          </w:tcPr>
          <w:p>
            <w:pPr>
              <w:spacing w:line="360" w:lineRule="auto"/>
              <w:rPr>
                <w:rFonts w:ascii="宋体" w:hAnsi="宋体" w:cs="宋体"/>
                <w:sz w:val="24"/>
              </w:rPr>
            </w:pPr>
          </w:p>
        </w:tc>
        <w:tc>
          <w:tcPr>
            <w:tcW w:w="685" w:type="pct"/>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616" w:type="pct"/>
          </w:tcPr>
          <w:p>
            <w:pPr>
              <w:spacing w:line="360" w:lineRule="auto"/>
              <w:rPr>
                <w:rFonts w:ascii="宋体" w:hAnsi="宋体" w:cs="宋体"/>
                <w:sz w:val="24"/>
              </w:rPr>
            </w:pPr>
          </w:p>
        </w:tc>
        <w:tc>
          <w:tcPr>
            <w:tcW w:w="1781" w:type="pct"/>
          </w:tcPr>
          <w:p>
            <w:pPr>
              <w:spacing w:line="360" w:lineRule="auto"/>
              <w:rPr>
                <w:rFonts w:ascii="宋体" w:hAnsi="宋体" w:cs="宋体"/>
                <w:sz w:val="24"/>
              </w:rPr>
            </w:pPr>
          </w:p>
        </w:tc>
        <w:tc>
          <w:tcPr>
            <w:tcW w:w="1918" w:type="pct"/>
          </w:tcPr>
          <w:p>
            <w:pPr>
              <w:spacing w:line="360" w:lineRule="auto"/>
              <w:rPr>
                <w:rFonts w:ascii="宋体" w:hAnsi="宋体" w:cs="宋体"/>
                <w:sz w:val="24"/>
              </w:rPr>
            </w:pPr>
          </w:p>
        </w:tc>
        <w:tc>
          <w:tcPr>
            <w:tcW w:w="685" w:type="pct"/>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1.3.3  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pPr>
        <w:spacing w:line="360" w:lineRule="auto"/>
        <w:rPr>
          <w:rFonts w:ascii="宋体" w:hAnsi="宋体" w:cs="宋体"/>
          <w:sz w:val="24"/>
        </w:rPr>
      </w:pPr>
      <w:r>
        <w:rPr>
          <w:rFonts w:hint="eastAsia" w:ascii="宋体" w:hAnsi="宋体" w:cs="宋体"/>
          <w:sz w:val="24"/>
        </w:rPr>
        <w:t>1.3.4  投标人对其现场服务人员的一切行为负全部责任。</w:t>
      </w:r>
    </w:p>
    <w:p>
      <w:pPr>
        <w:spacing w:line="360" w:lineRule="auto"/>
        <w:rPr>
          <w:rFonts w:ascii="宋体" w:hAnsi="宋体" w:cs="宋体"/>
          <w:sz w:val="24"/>
        </w:rPr>
      </w:pPr>
      <w:r>
        <w:rPr>
          <w:rFonts w:hint="eastAsia" w:ascii="宋体" w:hAnsi="宋体" w:cs="宋体"/>
          <w:sz w:val="24"/>
        </w:rPr>
        <w:t>1.3.5  投标人现场服务人员的正常来去和更换应事先与招标人协商。</w:t>
      </w:r>
    </w:p>
    <w:p>
      <w:pPr>
        <w:spacing w:line="360" w:lineRule="auto"/>
        <w:rPr>
          <w:rFonts w:ascii="宋体" w:hAnsi="宋体" w:cs="宋体"/>
          <w:sz w:val="24"/>
        </w:rPr>
      </w:pPr>
      <w:r>
        <w:rPr>
          <w:rFonts w:hint="eastAsia" w:ascii="宋体" w:hAnsi="宋体" w:cs="宋体"/>
          <w:sz w:val="24"/>
        </w:rPr>
        <w:t>1.3.6投标方现场服务人员要接受招标方的考勤，经双方签字的技术服务考勤表作为技术服务费支付依据。</w:t>
      </w:r>
    </w:p>
    <w:p>
      <w:pPr>
        <w:spacing w:line="360" w:lineRule="auto"/>
        <w:rPr>
          <w:rFonts w:ascii="宋体" w:hAnsi="宋体" w:cs="宋体"/>
          <w:sz w:val="24"/>
        </w:rPr>
      </w:pPr>
      <w:r>
        <w:rPr>
          <w:rFonts w:hint="eastAsia" w:ascii="宋体" w:hAnsi="宋体" w:cs="宋体"/>
          <w:sz w:val="24"/>
        </w:rPr>
        <w:t>1.4  招标人的义务</w:t>
      </w:r>
    </w:p>
    <w:p>
      <w:pPr>
        <w:spacing w:line="360" w:lineRule="auto"/>
        <w:ind w:firstLine="480" w:firstLineChars="200"/>
        <w:rPr>
          <w:rFonts w:ascii="宋体" w:hAnsi="宋体" w:cs="宋体"/>
          <w:sz w:val="24"/>
        </w:rPr>
      </w:pPr>
      <w:r>
        <w:rPr>
          <w:rFonts w:hint="eastAsia" w:ascii="宋体" w:hAnsi="宋体" w:cs="宋体"/>
          <w:sz w:val="24"/>
        </w:rPr>
        <w:t>招标人要配合投标人现场服务人员的工作，并在生活、交通和通讯上提供方便。</w:t>
      </w:r>
    </w:p>
    <w:p>
      <w:pPr>
        <w:spacing w:line="360" w:lineRule="auto"/>
        <w:rPr>
          <w:rFonts w:ascii="宋体" w:hAnsi="宋体" w:cs="宋体"/>
          <w:sz w:val="24"/>
        </w:rPr>
      </w:pPr>
      <w:r>
        <w:rPr>
          <w:rFonts w:hint="eastAsia" w:ascii="宋体" w:hAnsi="宋体" w:cs="宋体"/>
          <w:sz w:val="24"/>
        </w:rPr>
        <w:t>2 培训</w:t>
      </w:r>
    </w:p>
    <w:p>
      <w:pPr>
        <w:spacing w:line="360" w:lineRule="auto"/>
        <w:rPr>
          <w:rFonts w:ascii="宋体" w:hAnsi="宋体" w:cs="宋体"/>
          <w:sz w:val="24"/>
        </w:rPr>
      </w:pPr>
      <w:r>
        <w:rPr>
          <w:rFonts w:hint="eastAsia" w:ascii="宋体" w:hAnsi="宋体" w:cs="宋体"/>
          <w:sz w:val="24"/>
        </w:rPr>
        <w:t>2.1   为使合同设备能正常安装、调试、运行、维护及检修，投标人有责任提供相应的技术培训。培训内容应与工程进度相一致。</w:t>
      </w:r>
    </w:p>
    <w:p>
      <w:pPr>
        <w:spacing w:line="360" w:lineRule="auto"/>
        <w:rPr>
          <w:rFonts w:ascii="宋体" w:hAnsi="宋体" w:cs="宋体"/>
          <w:sz w:val="24"/>
        </w:rPr>
      </w:pPr>
      <w:r>
        <w:rPr>
          <w:rFonts w:hint="eastAsia" w:ascii="宋体" w:hAnsi="宋体" w:cs="宋体"/>
          <w:sz w:val="24"/>
        </w:rPr>
        <w:t>2.2  培训计划和内容由投标人在投标文件中列出（见格式）。</w:t>
      </w: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689"/>
        <w:gridCol w:w="2242"/>
        <w:gridCol w:w="1893"/>
        <w:gridCol w:w="1072"/>
        <w:gridCol w:w="1074"/>
        <w:gridCol w:w="883"/>
        <w:gridCol w:w="13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73" w:type="pct"/>
            <w:vMerge w:val="restart"/>
            <w:tcBorders>
              <w:top w:val="single" w:color="auto" w:sz="6" w:space="0"/>
              <w:left w:val="single" w:color="auto" w:sz="6" w:space="0"/>
              <w:bottom w:val="nil"/>
              <w:right w:val="nil"/>
            </w:tcBorders>
            <w:vAlign w:val="center"/>
          </w:tcPr>
          <w:p>
            <w:pPr>
              <w:spacing w:line="360" w:lineRule="auto"/>
              <w:rPr>
                <w:rFonts w:ascii="宋体" w:hAnsi="宋体" w:cs="宋体"/>
                <w:sz w:val="24"/>
              </w:rPr>
            </w:pPr>
            <w:r>
              <w:rPr>
                <w:rFonts w:hint="eastAsia" w:ascii="宋体" w:hAnsi="宋体" w:cs="宋体"/>
                <w:sz w:val="24"/>
              </w:rPr>
              <w:t>序号</w:t>
            </w:r>
          </w:p>
        </w:tc>
        <w:tc>
          <w:tcPr>
            <w:tcW w:w="1213" w:type="pct"/>
            <w:vMerge w:val="restart"/>
            <w:tcBorders>
              <w:top w:val="single" w:color="auto" w:sz="6" w:space="0"/>
              <w:left w:val="single" w:color="auto" w:sz="6" w:space="0"/>
              <w:bottom w:val="nil"/>
              <w:right w:val="nil"/>
            </w:tcBorders>
            <w:vAlign w:val="center"/>
          </w:tcPr>
          <w:p>
            <w:pPr>
              <w:spacing w:line="360" w:lineRule="auto"/>
              <w:rPr>
                <w:rFonts w:ascii="宋体" w:hAnsi="宋体" w:cs="宋体"/>
                <w:sz w:val="24"/>
              </w:rPr>
            </w:pPr>
            <w:r>
              <w:rPr>
                <w:rFonts w:hint="eastAsia" w:ascii="宋体" w:hAnsi="宋体" w:cs="宋体"/>
                <w:sz w:val="24"/>
              </w:rPr>
              <w:t>培训内容</w:t>
            </w:r>
          </w:p>
        </w:tc>
        <w:tc>
          <w:tcPr>
            <w:tcW w:w="1024" w:type="pct"/>
            <w:vMerge w:val="restart"/>
            <w:tcBorders>
              <w:top w:val="single" w:color="auto" w:sz="6" w:space="0"/>
              <w:left w:val="single" w:color="auto" w:sz="6" w:space="0"/>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计划人月数</w:t>
            </w:r>
          </w:p>
        </w:tc>
        <w:tc>
          <w:tcPr>
            <w:tcW w:w="1161" w:type="pct"/>
            <w:gridSpan w:val="2"/>
            <w:tcBorders>
              <w:top w:val="single" w:color="auto" w:sz="6" w:space="0"/>
              <w:left w:val="nil"/>
              <w:bottom w:val="single" w:color="auto" w:sz="6" w:space="0"/>
              <w:right w:val="nil"/>
            </w:tcBorders>
            <w:vAlign w:val="center"/>
          </w:tcPr>
          <w:p>
            <w:pPr>
              <w:spacing w:line="360" w:lineRule="auto"/>
              <w:rPr>
                <w:rFonts w:ascii="宋体" w:hAnsi="宋体" w:cs="宋体"/>
                <w:sz w:val="24"/>
              </w:rPr>
            </w:pPr>
            <w:r>
              <w:rPr>
                <w:rFonts w:hint="eastAsia" w:ascii="宋体" w:hAnsi="宋体" w:cs="宋体"/>
                <w:sz w:val="24"/>
              </w:rPr>
              <w:t>培训教师构成</w:t>
            </w:r>
          </w:p>
        </w:tc>
        <w:tc>
          <w:tcPr>
            <w:tcW w:w="478" w:type="pct"/>
            <w:vMerge w:val="restart"/>
            <w:tcBorders>
              <w:top w:val="single" w:color="auto" w:sz="6" w:space="0"/>
              <w:left w:val="single" w:color="auto" w:sz="6" w:space="0"/>
              <w:bottom w:val="nil"/>
              <w:right w:val="nil"/>
            </w:tcBorders>
            <w:vAlign w:val="center"/>
          </w:tcPr>
          <w:p>
            <w:pPr>
              <w:spacing w:line="360" w:lineRule="auto"/>
              <w:rPr>
                <w:rFonts w:ascii="宋体" w:hAnsi="宋体" w:cs="宋体"/>
                <w:sz w:val="24"/>
              </w:rPr>
            </w:pPr>
            <w:r>
              <w:rPr>
                <w:rFonts w:hint="eastAsia" w:ascii="宋体" w:hAnsi="宋体" w:cs="宋体"/>
                <w:sz w:val="24"/>
              </w:rPr>
              <w:t>地点</w:t>
            </w:r>
          </w:p>
        </w:tc>
        <w:tc>
          <w:tcPr>
            <w:tcW w:w="751" w:type="pct"/>
            <w:vMerge w:val="restart"/>
            <w:tcBorders>
              <w:top w:val="single" w:color="auto" w:sz="6" w:space="0"/>
              <w:left w:val="single" w:color="auto" w:sz="6" w:space="0"/>
              <w:bottom w:val="nil"/>
              <w:right w:val="single" w:color="auto" w:sz="6"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73" w:type="pct"/>
            <w:vMerge w:val="continue"/>
            <w:tcBorders>
              <w:top w:val="nil"/>
              <w:left w:val="single" w:color="auto" w:sz="6" w:space="0"/>
              <w:bottom w:val="single" w:color="auto" w:sz="6" w:space="0"/>
              <w:right w:val="nil"/>
            </w:tcBorders>
          </w:tcPr>
          <w:p>
            <w:pPr>
              <w:spacing w:line="360" w:lineRule="auto"/>
              <w:rPr>
                <w:rFonts w:ascii="宋体" w:hAnsi="宋体" w:cs="宋体"/>
                <w:sz w:val="24"/>
              </w:rPr>
            </w:pPr>
          </w:p>
        </w:tc>
        <w:tc>
          <w:tcPr>
            <w:tcW w:w="1213" w:type="pct"/>
            <w:vMerge w:val="continue"/>
            <w:tcBorders>
              <w:top w:val="nil"/>
              <w:left w:val="single" w:color="auto" w:sz="6" w:space="0"/>
              <w:bottom w:val="single" w:color="auto" w:sz="6" w:space="0"/>
              <w:right w:val="nil"/>
            </w:tcBorders>
          </w:tcPr>
          <w:p>
            <w:pPr>
              <w:spacing w:line="360" w:lineRule="auto"/>
              <w:rPr>
                <w:rFonts w:ascii="宋体" w:hAnsi="宋体" w:cs="宋体"/>
                <w:sz w:val="24"/>
              </w:rPr>
            </w:pPr>
          </w:p>
        </w:tc>
        <w:tc>
          <w:tcPr>
            <w:tcW w:w="1024" w:type="pct"/>
            <w:vMerge w:val="continue"/>
            <w:tcBorders>
              <w:top w:val="nil"/>
              <w:left w:val="single" w:color="auto" w:sz="6" w:space="0"/>
              <w:bottom w:val="single" w:color="auto" w:sz="6" w:space="0"/>
              <w:right w:val="single" w:color="auto" w:sz="6" w:space="0"/>
            </w:tcBorders>
          </w:tcPr>
          <w:p>
            <w:pPr>
              <w:spacing w:line="360" w:lineRule="auto"/>
              <w:rPr>
                <w:rFonts w:ascii="宋体" w:hAnsi="宋体" w:cs="宋体"/>
                <w:sz w:val="24"/>
              </w:rPr>
            </w:pPr>
          </w:p>
        </w:tc>
        <w:tc>
          <w:tcPr>
            <w:tcW w:w="580" w:type="pct"/>
            <w:tcBorders>
              <w:top w:val="nil"/>
              <w:left w:val="nil"/>
            </w:tcBorders>
            <w:vAlign w:val="center"/>
          </w:tcPr>
          <w:p>
            <w:pPr>
              <w:spacing w:line="360" w:lineRule="auto"/>
              <w:rPr>
                <w:rFonts w:ascii="宋体" w:hAnsi="宋体" w:cs="宋体"/>
                <w:sz w:val="24"/>
              </w:rPr>
            </w:pPr>
            <w:r>
              <w:rPr>
                <w:rFonts w:hint="eastAsia" w:ascii="宋体" w:hAnsi="宋体" w:cs="宋体"/>
                <w:sz w:val="24"/>
              </w:rPr>
              <w:t xml:space="preserve">  职称</w:t>
            </w:r>
          </w:p>
        </w:tc>
        <w:tc>
          <w:tcPr>
            <w:tcW w:w="580" w:type="pct"/>
            <w:tcBorders>
              <w:top w:val="nil"/>
              <w:right w:val="nil"/>
            </w:tcBorders>
            <w:vAlign w:val="center"/>
          </w:tcPr>
          <w:p>
            <w:pPr>
              <w:spacing w:line="360" w:lineRule="auto"/>
              <w:rPr>
                <w:rFonts w:ascii="宋体" w:hAnsi="宋体" w:cs="宋体"/>
                <w:sz w:val="24"/>
              </w:rPr>
            </w:pPr>
            <w:r>
              <w:rPr>
                <w:rFonts w:hint="eastAsia" w:ascii="宋体" w:hAnsi="宋体" w:cs="宋体"/>
                <w:sz w:val="24"/>
              </w:rPr>
              <w:t xml:space="preserve">  人数</w:t>
            </w:r>
          </w:p>
        </w:tc>
        <w:tc>
          <w:tcPr>
            <w:tcW w:w="478" w:type="pct"/>
            <w:vMerge w:val="continue"/>
            <w:tcBorders>
              <w:top w:val="nil"/>
              <w:left w:val="single" w:color="auto" w:sz="6" w:space="0"/>
              <w:bottom w:val="single" w:color="auto" w:sz="6" w:space="0"/>
              <w:right w:val="nil"/>
            </w:tcBorders>
          </w:tcPr>
          <w:p>
            <w:pPr>
              <w:spacing w:line="360" w:lineRule="auto"/>
              <w:rPr>
                <w:rFonts w:ascii="宋体" w:hAnsi="宋体" w:cs="宋体"/>
                <w:sz w:val="24"/>
              </w:rPr>
            </w:pPr>
          </w:p>
        </w:tc>
        <w:tc>
          <w:tcPr>
            <w:tcW w:w="751" w:type="pct"/>
            <w:vMerge w:val="continue"/>
            <w:tcBorders>
              <w:top w:val="nil"/>
              <w:left w:val="single" w:color="auto" w:sz="6" w:space="0"/>
              <w:bottom w:val="single" w:color="auto" w:sz="6" w:space="0"/>
              <w:right w:val="single" w:color="auto" w:sz="6"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3" w:type="pct"/>
            <w:tcBorders>
              <w:top w:val="nil"/>
            </w:tcBorders>
          </w:tcPr>
          <w:p>
            <w:pPr>
              <w:spacing w:line="360" w:lineRule="auto"/>
              <w:rPr>
                <w:rFonts w:ascii="宋体" w:hAnsi="宋体" w:cs="宋体"/>
                <w:sz w:val="24"/>
              </w:rPr>
            </w:pPr>
          </w:p>
        </w:tc>
        <w:tc>
          <w:tcPr>
            <w:tcW w:w="1213" w:type="pct"/>
            <w:tcBorders>
              <w:top w:val="nil"/>
            </w:tcBorders>
          </w:tcPr>
          <w:p>
            <w:pPr>
              <w:spacing w:line="360" w:lineRule="auto"/>
              <w:rPr>
                <w:rFonts w:ascii="宋体" w:hAnsi="宋体" w:cs="宋体"/>
                <w:sz w:val="24"/>
              </w:rPr>
            </w:pPr>
          </w:p>
        </w:tc>
        <w:tc>
          <w:tcPr>
            <w:tcW w:w="1024" w:type="pct"/>
            <w:tcBorders>
              <w:top w:val="nil"/>
            </w:tcBorders>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478" w:type="pct"/>
            <w:tcBorders>
              <w:top w:val="nil"/>
            </w:tcBorders>
          </w:tcPr>
          <w:p>
            <w:pPr>
              <w:spacing w:line="360" w:lineRule="auto"/>
              <w:rPr>
                <w:rFonts w:ascii="宋体" w:hAnsi="宋体" w:cs="宋体"/>
                <w:sz w:val="24"/>
              </w:rPr>
            </w:pPr>
          </w:p>
        </w:tc>
        <w:tc>
          <w:tcPr>
            <w:tcW w:w="751" w:type="pct"/>
            <w:tcBorders>
              <w:top w:val="nil"/>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3" w:type="pct"/>
            <w:tcBorders>
              <w:top w:val="nil"/>
            </w:tcBorders>
          </w:tcPr>
          <w:p>
            <w:pPr>
              <w:spacing w:line="360" w:lineRule="auto"/>
              <w:rPr>
                <w:rFonts w:ascii="宋体" w:hAnsi="宋体" w:cs="宋体"/>
                <w:sz w:val="24"/>
              </w:rPr>
            </w:pPr>
          </w:p>
        </w:tc>
        <w:tc>
          <w:tcPr>
            <w:tcW w:w="1213" w:type="pct"/>
            <w:tcBorders>
              <w:top w:val="nil"/>
            </w:tcBorders>
          </w:tcPr>
          <w:p>
            <w:pPr>
              <w:spacing w:line="360" w:lineRule="auto"/>
              <w:rPr>
                <w:rFonts w:ascii="宋体" w:hAnsi="宋体" w:cs="宋体"/>
                <w:sz w:val="24"/>
              </w:rPr>
            </w:pPr>
          </w:p>
        </w:tc>
        <w:tc>
          <w:tcPr>
            <w:tcW w:w="1024" w:type="pct"/>
            <w:tcBorders>
              <w:top w:val="nil"/>
            </w:tcBorders>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478" w:type="pct"/>
            <w:tcBorders>
              <w:top w:val="nil"/>
            </w:tcBorders>
          </w:tcPr>
          <w:p>
            <w:pPr>
              <w:spacing w:line="360" w:lineRule="auto"/>
              <w:rPr>
                <w:rFonts w:ascii="宋体" w:hAnsi="宋体" w:cs="宋体"/>
                <w:sz w:val="24"/>
              </w:rPr>
            </w:pPr>
          </w:p>
        </w:tc>
        <w:tc>
          <w:tcPr>
            <w:tcW w:w="751" w:type="pct"/>
            <w:tcBorders>
              <w:top w:val="nil"/>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3" w:type="pct"/>
          </w:tcPr>
          <w:p>
            <w:pPr>
              <w:spacing w:line="360" w:lineRule="auto"/>
              <w:rPr>
                <w:rFonts w:ascii="宋体" w:hAnsi="宋体" w:cs="宋体"/>
                <w:sz w:val="24"/>
              </w:rPr>
            </w:pPr>
          </w:p>
        </w:tc>
        <w:tc>
          <w:tcPr>
            <w:tcW w:w="1213" w:type="pct"/>
          </w:tcPr>
          <w:p>
            <w:pPr>
              <w:spacing w:line="360" w:lineRule="auto"/>
              <w:rPr>
                <w:rFonts w:ascii="宋体" w:hAnsi="宋体" w:cs="宋体"/>
                <w:sz w:val="24"/>
              </w:rPr>
            </w:pPr>
          </w:p>
        </w:tc>
        <w:tc>
          <w:tcPr>
            <w:tcW w:w="1024" w:type="pct"/>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580" w:type="pct"/>
          </w:tcPr>
          <w:p>
            <w:pPr>
              <w:spacing w:line="360" w:lineRule="auto"/>
              <w:rPr>
                <w:rFonts w:ascii="宋体" w:hAnsi="宋体" w:cs="宋体"/>
                <w:sz w:val="24"/>
              </w:rPr>
            </w:pPr>
          </w:p>
        </w:tc>
        <w:tc>
          <w:tcPr>
            <w:tcW w:w="478" w:type="pct"/>
          </w:tcPr>
          <w:p>
            <w:pPr>
              <w:spacing w:line="360" w:lineRule="auto"/>
              <w:rPr>
                <w:rFonts w:ascii="宋体" w:hAnsi="宋体" w:cs="宋体"/>
                <w:sz w:val="24"/>
              </w:rPr>
            </w:pPr>
          </w:p>
        </w:tc>
        <w:tc>
          <w:tcPr>
            <w:tcW w:w="751" w:type="pct"/>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2.3  培训的时间、人数、地点等具体内容由买卖双方商定。</w:t>
      </w:r>
    </w:p>
    <w:p>
      <w:pPr>
        <w:spacing w:line="360" w:lineRule="auto"/>
        <w:rPr>
          <w:rFonts w:ascii="宋体" w:hAnsi="宋体" w:cs="宋体"/>
          <w:sz w:val="24"/>
        </w:rPr>
      </w:pPr>
      <w:r>
        <w:rPr>
          <w:rFonts w:hint="eastAsia" w:ascii="宋体" w:hAnsi="宋体" w:cs="宋体"/>
          <w:sz w:val="24"/>
        </w:rPr>
        <w:t>2.4  投标人为招标人培训人员提供设备、场地、资料等培训条件，并提供食宿和交通方便。</w:t>
      </w:r>
    </w:p>
    <w:p>
      <w:pPr>
        <w:spacing w:line="360" w:lineRule="auto"/>
        <w:rPr>
          <w:rFonts w:ascii="宋体" w:hAnsi="宋体" w:cs="宋体"/>
          <w:sz w:val="24"/>
        </w:rPr>
      </w:pPr>
      <w:r>
        <w:rPr>
          <w:rFonts w:hint="eastAsia" w:ascii="宋体" w:hAnsi="宋体" w:cs="宋体"/>
          <w:sz w:val="24"/>
        </w:rPr>
        <w:t>3 设计联络会</w:t>
      </w:r>
    </w:p>
    <w:p>
      <w:pPr>
        <w:spacing w:line="360" w:lineRule="auto"/>
        <w:rPr>
          <w:rFonts w:ascii="宋体" w:hAnsi="宋体" w:cs="宋体"/>
          <w:sz w:val="24"/>
        </w:rPr>
      </w:pPr>
      <w:r>
        <w:rPr>
          <w:rFonts w:hint="eastAsia" w:ascii="宋体" w:hAnsi="宋体" w:cs="宋体"/>
          <w:sz w:val="24"/>
        </w:rPr>
        <w:t>3.1  设计联络会的目的是保证合同设备和电厂的成功设计，及时协调和解决设计中的技术问题，协调招标人和投标人，以及各投标人之间的接口问题。设计联络会原则上召开二次。第一次会议召开地点设在招标人所在地，第二次会议召开地点设在投标人所在地。联络会议由招标人主持，会议所在地单位提供交通、食宿、办公方便。</w:t>
      </w:r>
      <w:r>
        <w:rPr>
          <w:rFonts w:hint="eastAsia" w:ascii="宋体" w:hAnsi="宋体" w:cs="宋体"/>
          <w:sz w:val="24"/>
        </w:rPr>
        <w:br w:type="page"/>
      </w:r>
      <w:bookmarkStart w:id="51" w:name="_Toc421721285"/>
      <w:r>
        <w:rPr>
          <w:rFonts w:hint="eastAsia" w:ascii="宋体" w:hAnsi="宋体" w:cs="宋体"/>
          <w:b/>
          <w:bCs/>
          <w:sz w:val="32"/>
          <w:szCs w:val="32"/>
        </w:rPr>
        <w:t>附件8  交货进度</w:t>
      </w:r>
      <w:bookmarkEnd w:id="51"/>
    </w:p>
    <w:p>
      <w:pPr>
        <w:spacing w:line="360" w:lineRule="auto"/>
        <w:ind w:firstLine="480" w:firstLineChars="200"/>
        <w:rPr>
          <w:rFonts w:ascii="宋体" w:hAnsi="宋体" w:cs="宋体"/>
          <w:sz w:val="24"/>
        </w:rPr>
      </w:pPr>
      <w:r>
        <w:rPr>
          <w:rFonts w:hint="eastAsia" w:ascii="宋体" w:hAnsi="宋体" w:cs="宋体"/>
          <w:sz w:val="24"/>
        </w:rPr>
        <w:t>设备交货顺序按满足工程安装进度的要求，交货时间为自合同生效日期至交货日期。招标方要求的交货期为：基础部分  年  月  日前，其余部分   年  月    日前。</w:t>
      </w:r>
    </w:p>
    <w:p>
      <w:pPr>
        <w:spacing w:line="360" w:lineRule="auto"/>
        <w:rPr>
          <w:rFonts w:ascii="宋体" w:hAnsi="宋体" w:cs="宋体"/>
          <w:sz w:val="24"/>
        </w:rPr>
      </w:pPr>
      <w:r>
        <w:rPr>
          <w:rFonts w:hint="eastAsia" w:ascii="宋体" w:hAnsi="宋体" w:cs="宋体"/>
          <w:sz w:val="24"/>
        </w:rPr>
        <w:t xml:space="preserve">交货进度表如下: </w:t>
      </w:r>
    </w:p>
    <w:p>
      <w:pPr>
        <w:spacing w:line="360" w:lineRule="auto"/>
        <w:rPr>
          <w:rFonts w:ascii="宋体" w:hAnsi="宋体" w:cs="宋体"/>
          <w:sz w:val="24"/>
        </w:rPr>
      </w:pPr>
      <w:r>
        <w:rPr>
          <w:rFonts w:hint="eastAsia" w:ascii="宋体" w:hAnsi="宋体" w:cs="宋体"/>
          <w:sz w:val="24"/>
        </w:rPr>
        <w:t>交货进度表</w:t>
      </w:r>
    </w:p>
    <w:tbl>
      <w:tblPr>
        <w:tblStyle w:val="73"/>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248"/>
        <w:gridCol w:w="1889"/>
        <w:gridCol w:w="838"/>
        <w:gridCol w:w="1421"/>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r>
              <w:rPr>
                <w:rFonts w:hint="eastAsia" w:ascii="宋体" w:hAnsi="宋体" w:cs="宋体"/>
                <w:sz w:val="24"/>
              </w:rPr>
              <w:t>序号</w:t>
            </w:r>
          </w:p>
        </w:tc>
        <w:tc>
          <w:tcPr>
            <w:tcW w:w="1728" w:type="pct"/>
            <w:vAlign w:val="center"/>
          </w:tcPr>
          <w:p>
            <w:pPr>
              <w:spacing w:line="360" w:lineRule="auto"/>
              <w:rPr>
                <w:rFonts w:ascii="宋体" w:hAnsi="宋体" w:cs="宋体"/>
                <w:sz w:val="24"/>
              </w:rPr>
            </w:pPr>
            <w:r>
              <w:rPr>
                <w:rFonts w:hint="eastAsia" w:ascii="宋体" w:hAnsi="宋体" w:cs="宋体"/>
                <w:sz w:val="24"/>
              </w:rPr>
              <w:t>设备/部件/名称、型号</w:t>
            </w:r>
          </w:p>
        </w:tc>
        <w:tc>
          <w:tcPr>
            <w:tcW w:w="1005" w:type="pct"/>
            <w:vAlign w:val="center"/>
          </w:tcPr>
          <w:p>
            <w:pPr>
              <w:spacing w:line="360" w:lineRule="auto"/>
              <w:rPr>
                <w:rFonts w:ascii="宋体" w:hAnsi="宋体" w:cs="宋体"/>
                <w:sz w:val="24"/>
              </w:rPr>
            </w:pPr>
            <w:r>
              <w:rPr>
                <w:rFonts w:hint="eastAsia" w:ascii="宋体" w:hAnsi="宋体" w:cs="宋体"/>
                <w:sz w:val="24"/>
              </w:rPr>
              <w:t>发运地点</w:t>
            </w:r>
          </w:p>
        </w:tc>
        <w:tc>
          <w:tcPr>
            <w:tcW w:w="446" w:type="pct"/>
            <w:vAlign w:val="center"/>
          </w:tcPr>
          <w:p>
            <w:pPr>
              <w:spacing w:line="360" w:lineRule="auto"/>
              <w:rPr>
                <w:rFonts w:ascii="宋体" w:hAnsi="宋体" w:cs="宋体"/>
                <w:sz w:val="24"/>
              </w:rPr>
            </w:pPr>
            <w:r>
              <w:rPr>
                <w:rFonts w:hint="eastAsia" w:ascii="宋体" w:hAnsi="宋体" w:cs="宋体"/>
                <w:sz w:val="24"/>
              </w:rPr>
              <w:t>数量</w:t>
            </w:r>
          </w:p>
        </w:tc>
        <w:tc>
          <w:tcPr>
            <w:tcW w:w="756" w:type="pct"/>
            <w:vAlign w:val="center"/>
          </w:tcPr>
          <w:p>
            <w:pPr>
              <w:spacing w:line="360" w:lineRule="auto"/>
              <w:rPr>
                <w:rFonts w:ascii="宋体" w:hAnsi="宋体" w:cs="宋体"/>
                <w:sz w:val="24"/>
              </w:rPr>
            </w:pPr>
            <w:r>
              <w:rPr>
                <w:rFonts w:hint="eastAsia" w:ascii="宋体" w:hAnsi="宋体" w:cs="宋体"/>
                <w:sz w:val="24"/>
              </w:rPr>
              <w:t>交货时间</w:t>
            </w:r>
          </w:p>
        </w:tc>
        <w:tc>
          <w:tcPr>
            <w:tcW w:w="637" w:type="pct"/>
            <w:vAlign w:val="center"/>
          </w:tcPr>
          <w:p>
            <w:pPr>
              <w:spacing w:line="360" w:lineRule="auto"/>
              <w:rPr>
                <w:rFonts w:ascii="宋体" w:hAnsi="宋体" w:cs="宋体"/>
                <w:sz w:val="24"/>
              </w:rPr>
            </w:pPr>
            <w:r>
              <w:rPr>
                <w:rFonts w:hint="eastAsia" w:ascii="宋体" w:hAnsi="宋体" w:cs="宋体"/>
                <w:sz w:val="24"/>
              </w:rPr>
              <w:t>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 xml:space="preserve"> (注意：序号要与供货范围分项清单序号一致)</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备品备件交货进度表</w:t>
      </w:r>
    </w:p>
    <w:tbl>
      <w:tblPr>
        <w:tblStyle w:val="73"/>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248"/>
        <w:gridCol w:w="1889"/>
        <w:gridCol w:w="838"/>
        <w:gridCol w:w="1421"/>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r>
              <w:rPr>
                <w:rFonts w:hint="eastAsia" w:ascii="宋体" w:hAnsi="宋体" w:cs="宋体"/>
                <w:sz w:val="24"/>
              </w:rPr>
              <w:t>序号</w:t>
            </w:r>
          </w:p>
        </w:tc>
        <w:tc>
          <w:tcPr>
            <w:tcW w:w="1728" w:type="pct"/>
            <w:vAlign w:val="center"/>
          </w:tcPr>
          <w:p>
            <w:pPr>
              <w:spacing w:line="360" w:lineRule="auto"/>
              <w:rPr>
                <w:rFonts w:ascii="宋体" w:hAnsi="宋体" w:cs="宋体"/>
                <w:sz w:val="24"/>
              </w:rPr>
            </w:pPr>
            <w:r>
              <w:rPr>
                <w:rFonts w:hint="eastAsia" w:ascii="宋体" w:hAnsi="宋体" w:cs="宋体"/>
                <w:sz w:val="24"/>
              </w:rPr>
              <w:t>设备/部件/名称、型号</w:t>
            </w:r>
          </w:p>
        </w:tc>
        <w:tc>
          <w:tcPr>
            <w:tcW w:w="1005" w:type="pct"/>
            <w:vAlign w:val="center"/>
          </w:tcPr>
          <w:p>
            <w:pPr>
              <w:spacing w:line="360" w:lineRule="auto"/>
              <w:rPr>
                <w:rFonts w:ascii="宋体" w:hAnsi="宋体" w:cs="宋体"/>
                <w:sz w:val="24"/>
              </w:rPr>
            </w:pPr>
            <w:r>
              <w:rPr>
                <w:rFonts w:hint="eastAsia" w:ascii="宋体" w:hAnsi="宋体" w:cs="宋体"/>
                <w:sz w:val="24"/>
              </w:rPr>
              <w:t>发运地点</w:t>
            </w:r>
          </w:p>
        </w:tc>
        <w:tc>
          <w:tcPr>
            <w:tcW w:w="446" w:type="pct"/>
            <w:vAlign w:val="center"/>
          </w:tcPr>
          <w:p>
            <w:pPr>
              <w:spacing w:line="360" w:lineRule="auto"/>
              <w:rPr>
                <w:rFonts w:ascii="宋体" w:hAnsi="宋体" w:cs="宋体"/>
                <w:sz w:val="24"/>
              </w:rPr>
            </w:pPr>
            <w:r>
              <w:rPr>
                <w:rFonts w:hint="eastAsia" w:ascii="宋体" w:hAnsi="宋体" w:cs="宋体"/>
                <w:sz w:val="24"/>
              </w:rPr>
              <w:t>数量</w:t>
            </w:r>
          </w:p>
        </w:tc>
        <w:tc>
          <w:tcPr>
            <w:tcW w:w="756" w:type="pct"/>
            <w:vAlign w:val="center"/>
          </w:tcPr>
          <w:p>
            <w:pPr>
              <w:spacing w:line="360" w:lineRule="auto"/>
              <w:rPr>
                <w:rFonts w:ascii="宋体" w:hAnsi="宋体" w:cs="宋体"/>
                <w:sz w:val="24"/>
              </w:rPr>
            </w:pPr>
            <w:r>
              <w:rPr>
                <w:rFonts w:hint="eastAsia" w:ascii="宋体" w:hAnsi="宋体" w:cs="宋体"/>
                <w:sz w:val="24"/>
              </w:rPr>
              <w:t>交货时间</w:t>
            </w:r>
          </w:p>
        </w:tc>
        <w:tc>
          <w:tcPr>
            <w:tcW w:w="637" w:type="pct"/>
            <w:vAlign w:val="center"/>
          </w:tcPr>
          <w:p>
            <w:pPr>
              <w:spacing w:line="360" w:lineRule="auto"/>
              <w:rPr>
                <w:rFonts w:ascii="宋体" w:hAnsi="宋体" w:cs="宋体"/>
                <w:sz w:val="24"/>
              </w:rPr>
            </w:pPr>
            <w:r>
              <w:rPr>
                <w:rFonts w:hint="eastAsia" w:ascii="宋体" w:hAnsi="宋体" w:cs="宋体"/>
                <w:sz w:val="24"/>
              </w:rPr>
              <w:t>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 xml:space="preserve"> (注意：序号要与供货范围分项清单序号一致)</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专用工具交货表</w:t>
      </w:r>
    </w:p>
    <w:tbl>
      <w:tblPr>
        <w:tblStyle w:val="73"/>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248"/>
        <w:gridCol w:w="1889"/>
        <w:gridCol w:w="838"/>
        <w:gridCol w:w="1421"/>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r>
              <w:rPr>
                <w:rFonts w:hint="eastAsia" w:ascii="宋体" w:hAnsi="宋体" w:cs="宋体"/>
                <w:sz w:val="24"/>
              </w:rPr>
              <w:t>序号</w:t>
            </w:r>
          </w:p>
        </w:tc>
        <w:tc>
          <w:tcPr>
            <w:tcW w:w="1728" w:type="pct"/>
            <w:vAlign w:val="center"/>
          </w:tcPr>
          <w:p>
            <w:pPr>
              <w:spacing w:line="360" w:lineRule="auto"/>
              <w:rPr>
                <w:rFonts w:ascii="宋体" w:hAnsi="宋体" w:cs="宋体"/>
                <w:sz w:val="24"/>
              </w:rPr>
            </w:pPr>
            <w:r>
              <w:rPr>
                <w:rFonts w:hint="eastAsia" w:ascii="宋体" w:hAnsi="宋体" w:cs="宋体"/>
                <w:sz w:val="24"/>
              </w:rPr>
              <w:t>设备/部件/名称、型号</w:t>
            </w:r>
          </w:p>
        </w:tc>
        <w:tc>
          <w:tcPr>
            <w:tcW w:w="1005" w:type="pct"/>
            <w:vAlign w:val="center"/>
          </w:tcPr>
          <w:p>
            <w:pPr>
              <w:spacing w:line="360" w:lineRule="auto"/>
              <w:rPr>
                <w:rFonts w:ascii="宋体" w:hAnsi="宋体" w:cs="宋体"/>
                <w:sz w:val="24"/>
              </w:rPr>
            </w:pPr>
            <w:r>
              <w:rPr>
                <w:rFonts w:hint="eastAsia" w:ascii="宋体" w:hAnsi="宋体" w:cs="宋体"/>
                <w:sz w:val="24"/>
              </w:rPr>
              <w:t>发运地点</w:t>
            </w:r>
          </w:p>
        </w:tc>
        <w:tc>
          <w:tcPr>
            <w:tcW w:w="446" w:type="pct"/>
            <w:vAlign w:val="center"/>
          </w:tcPr>
          <w:p>
            <w:pPr>
              <w:spacing w:line="360" w:lineRule="auto"/>
              <w:rPr>
                <w:rFonts w:ascii="宋体" w:hAnsi="宋体" w:cs="宋体"/>
                <w:sz w:val="24"/>
              </w:rPr>
            </w:pPr>
            <w:r>
              <w:rPr>
                <w:rFonts w:hint="eastAsia" w:ascii="宋体" w:hAnsi="宋体" w:cs="宋体"/>
                <w:sz w:val="24"/>
              </w:rPr>
              <w:t>数量</w:t>
            </w:r>
          </w:p>
        </w:tc>
        <w:tc>
          <w:tcPr>
            <w:tcW w:w="756" w:type="pct"/>
            <w:vAlign w:val="center"/>
          </w:tcPr>
          <w:p>
            <w:pPr>
              <w:spacing w:line="360" w:lineRule="auto"/>
              <w:rPr>
                <w:rFonts w:ascii="宋体" w:hAnsi="宋体" w:cs="宋体"/>
                <w:sz w:val="24"/>
              </w:rPr>
            </w:pPr>
            <w:r>
              <w:rPr>
                <w:rFonts w:hint="eastAsia" w:ascii="宋体" w:hAnsi="宋体" w:cs="宋体"/>
                <w:sz w:val="24"/>
              </w:rPr>
              <w:t>交货时间</w:t>
            </w:r>
          </w:p>
        </w:tc>
        <w:tc>
          <w:tcPr>
            <w:tcW w:w="637" w:type="pct"/>
            <w:vAlign w:val="center"/>
          </w:tcPr>
          <w:p>
            <w:pPr>
              <w:spacing w:line="360" w:lineRule="auto"/>
              <w:rPr>
                <w:rFonts w:ascii="宋体" w:hAnsi="宋体" w:cs="宋体"/>
                <w:sz w:val="24"/>
              </w:rPr>
            </w:pPr>
            <w:r>
              <w:rPr>
                <w:rFonts w:hint="eastAsia" w:ascii="宋体" w:hAnsi="宋体" w:cs="宋体"/>
                <w:sz w:val="24"/>
              </w:rPr>
              <w:t>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 xml:space="preserve"> (注意：序号要与供货范围分项清单序号一致)</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进口件交货表</w:t>
      </w:r>
    </w:p>
    <w:tbl>
      <w:tblPr>
        <w:tblStyle w:val="73"/>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3248"/>
        <w:gridCol w:w="1889"/>
        <w:gridCol w:w="838"/>
        <w:gridCol w:w="1421"/>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r>
              <w:rPr>
                <w:rFonts w:hint="eastAsia" w:ascii="宋体" w:hAnsi="宋体" w:cs="宋体"/>
                <w:sz w:val="24"/>
              </w:rPr>
              <w:t>序号</w:t>
            </w:r>
          </w:p>
        </w:tc>
        <w:tc>
          <w:tcPr>
            <w:tcW w:w="1728" w:type="pct"/>
            <w:vAlign w:val="center"/>
          </w:tcPr>
          <w:p>
            <w:pPr>
              <w:spacing w:line="360" w:lineRule="auto"/>
              <w:rPr>
                <w:rFonts w:ascii="宋体" w:hAnsi="宋体" w:cs="宋体"/>
                <w:sz w:val="24"/>
              </w:rPr>
            </w:pPr>
            <w:r>
              <w:rPr>
                <w:rFonts w:hint="eastAsia" w:ascii="宋体" w:hAnsi="宋体" w:cs="宋体"/>
                <w:sz w:val="24"/>
              </w:rPr>
              <w:t>设备/部件/名称、型号</w:t>
            </w:r>
          </w:p>
        </w:tc>
        <w:tc>
          <w:tcPr>
            <w:tcW w:w="1005" w:type="pct"/>
            <w:vAlign w:val="center"/>
          </w:tcPr>
          <w:p>
            <w:pPr>
              <w:spacing w:line="360" w:lineRule="auto"/>
              <w:rPr>
                <w:rFonts w:ascii="宋体" w:hAnsi="宋体" w:cs="宋体"/>
                <w:sz w:val="24"/>
              </w:rPr>
            </w:pPr>
            <w:r>
              <w:rPr>
                <w:rFonts w:hint="eastAsia" w:ascii="宋体" w:hAnsi="宋体" w:cs="宋体"/>
                <w:sz w:val="24"/>
              </w:rPr>
              <w:t>发运地点</w:t>
            </w:r>
          </w:p>
        </w:tc>
        <w:tc>
          <w:tcPr>
            <w:tcW w:w="446" w:type="pct"/>
            <w:vAlign w:val="center"/>
          </w:tcPr>
          <w:p>
            <w:pPr>
              <w:spacing w:line="360" w:lineRule="auto"/>
              <w:rPr>
                <w:rFonts w:ascii="宋体" w:hAnsi="宋体" w:cs="宋体"/>
                <w:sz w:val="24"/>
              </w:rPr>
            </w:pPr>
            <w:r>
              <w:rPr>
                <w:rFonts w:hint="eastAsia" w:ascii="宋体" w:hAnsi="宋体" w:cs="宋体"/>
                <w:sz w:val="24"/>
              </w:rPr>
              <w:t>数量</w:t>
            </w:r>
          </w:p>
        </w:tc>
        <w:tc>
          <w:tcPr>
            <w:tcW w:w="756" w:type="pct"/>
            <w:vAlign w:val="center"/>
          </w:tcPr>
          <w:p>
            <w:pPr>
              <w:spacing w:line="360" w:lineRule="auto"/>
              <w:rPr>
                <w:rFonts w:ascii="宋体" w:hAnsi="宋体" w:cs="宋体"/>
                <w:sz w:val="24"/>
              </w:rPr>
            </w:pPr>
            <w:r>
              <w:rPr>
                <w:rFonts w:hint="eastAsia" w:ascii="宋体" w:hAnsi="宋体" w:cs="宋体"/>
                <w:sz w:val="24"/>
              </w:rPr>
              <w:t>交货时间</w:t>
            </w:r>
          </w:p>
        </w:tc>
        <w:tc>
          <w:tcPr>
            <w:tcW w:w="637" w:type="pct"/>
            <w:vAlign w:val="center"/>
          </w:tcPr>
          <w:p>
            <w:pPr>
              <w:spacing w:line="360" w:lineRule="auto"/>
              <w:rPr>
                <w:rFonts w:ascii="宋体" w:hAnsi="宋体" w:cs="宋体"/>
                <w:sz w:val="24"/>
              </w:rPr>
            </w:pPr>
            <w:r>
              <w:rPr>
                <w:rFonts w:hint="eastAsia" w:ascii="宋体" w:hAnsi="宋体" w:cs="宋体"/>
                <w:sz w:val="24"/>
              </w:rPr>
              <w:t>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5" w:type="pct"/>
            <w:vAlign w:val="center"/>
          </w:tcPr>
          <w:p>
            <w:pPr>
              <w:spacing w:line="360" w:lineRule="auto"/>
              <w:rPr>
                <w:rFonts w:ascii="宋体" w:hAnsi="宋体" w:cs="宋体"/>
                <w:sz w:val="24"/>
              </w:rPr>
            </w:pPr>
          </w:p>
        </w:tc>
        <w:tc>
          <w:tcPr>
            <w:tcW w:w="1728" w:type="pct"/>
            <w:vAlign w:val="center"/>
          </w:tcPr>
          <w:p>
            <w:pPr>
              <w:spacing w:line="360" w:lineRule="auto"/>
              <w:rPr>
                <w:rFonts w:ascii="宋体" w:hAnsi="宋体" w:cs="宋体"/>
                <w:sz w:val="24"/>
              </w:rPr>
            </w:pPr>
          </w:p>
        </w:tc>
        <w:tc>
          <w:tcPr>
            <w:tcW w:w="1005" w:type="pct"/>
            <w:vAlign w:val="center"/>
          </w:tcPr>
          <w:p>
            <w:pPr>
              <w:spacing w:line="360" w:lineRule="auto"/>
              <w:rPr>
                <w:rFonts w:ascii="宋体" w:hAnsi="宋体" w:cs="宋体"/>
                <w:sz w:val="24"/>
              </w:rPr>
            </w:pPr>
          </w:p>
        </w:tc>
        <w:tc>
          <w:tcPr>
            <w:tcW w:w="446" w:type="pct"/>
            <w:vAlign w:val="center"/>
          </w:tcPr>
          <w:p>
            <w:pPr>
              <w:spacing w:line="360" w:lineRule="auto"/>
              <w:rPr>
                <w:rFonts w:ascii="宋体" w:hAnsi="宋体" w:cs="宋体"/>
                <w:sz w:val="24"/>
              </w:rPr>
            </w:pPr>
          </w:p>
        </w:tc>
        <w:tc>
          <w:tcPr>
            <w:tcW w:w="756" w:type="pct"/>
            <w:vAlign w:val="center"/>
          </w:tcPr>
          <w:p>
            <w:pPr>
              <w:spacing w:line="360" w:lineRule="auto"/>
              <w:rPr>
                <w:rFonts w:ascii="宋体" w:hAnsi="宋体" w:cs="宋体"/>
                <w:sz w:val="24"/>
              </w:rPr>
            </w:pPr>
          </w:p>
        </w:tc>
        <w:tc>
          <w:tcPr>
            <w:tcW w:w="637" w:type="pct"/>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(注意：序号要与供货范围分项清单序号一致)</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2  投标人报出以月为单位的制造进度表。</w:t>
      </w:r>
    </w:p>
    <w:p>
      <w:pPr>
        <w:spacing w:line="360" w:lineRule="auto"/>
        <w:rPr>
          <w:rFonts w:ascii="宋体" w:hAnsi="宋体" w:cs="宋体"/>
          <w:sz w:val="24"/>
        </w:rPr>
      </w:pPr>
      <w:r>
        <w:rPr>
          <w:rFonts w:hint="eastAsia" w:ascii="宋体" w:hAnsi="宋体" w:cs="宋体"/>
          <w:sz w:val="24"/>
        </w:rPr>
        <w:t>3  为便于招标方对设备接货进行系统化管理，因此需了解投标方对设备包装物的回收情况，以便及时返还。</w:t>
      </w:r>
    </w:p>
    <w:tbl>
      <w:tblPr>
        <w:tblStyle w:val="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4161"/>
        <w:gridCol w:w="1032"/>
        <w:gridCol w:w="1032"/>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tcPr>
          <w:p>
            <w:pPr>
              <w:spacing w:line="360" w:lineRule="auto"/>
              <w:rPr>
                <w:rFonts w:ascii="宋体" w:hAnsi="宋体" w:cs="宋体"/>
                <w:sz w:val="24"/>
              </w:rPr>
            </w:pPr>
            <w:r>
              <w:rPr>
                <w:rFonts w:hint="eastAsia" w:ascii="宋体" w:hAnsi="宋体" w:cs="宋体"/>
                <w:sz w:val="24"/>
              </w:rPr>
              <w:t>序号</w:t>
            </w:r>
          </w:p>
        </w:tc>
        <w:tc>
          <w:tcPr>
            <w:tcW w:w="2213" w:type="pct"/>
          </w:tcPr>
          <w:p>
            <w:pPr>
              <w:spacing w:line="360" w:lineRule="auto"/>
              <w:rPr>
                <w:rFonts w:ascii="宋体" w:hAnsi="宋体" w:cs="宋体"/>
                <w:sz w:val="24"/>
              </w:rPr>
            </w:pPr>
            <w:r>
              <w:rPr>
                <w:rFonts w:hint="eastAsia" w:ascii="宋体" w:hAnsi="宋体" w:cs="宋体"/>
                <w:sz w:val="24"/>
              </w:rPr>
              <w:t>需回收的包装物名称</w:t>
            </w:r>
          </w:p>
        </w:tc>
        <w:tc>
          <w:tcPr>
            <w:tcW w:w="549" w:type="pct"/>
          </w:tcPr>
          <w:p>
            <w:pPr>
              <w:spacing w:line="360" w:lineRule="auto"/>
              <w:rPr>
                <w:rFonts w:ascii="宋体" w:hAnsi="宋体" w:cs="宋体"/>
                <w:sz w:val="24"/>
              </w:rPr>
            </w:pPr>
            <w:r>
              <w:rPr>
                <w:rFonts w:hint="eastAsia" w:ascii="宋体" w:hAnsi="宋体" w:cs="宋体"/>
                <w:sz w:val="24"/>
              </w:rPr>
              <w:t>单位</w:t>
            </w:r>
          </w:p>
        </w:tc>
        <w:tc>
          <w:tcPr>
            <w:tcW w:w="549" w:type="pct"/>
          </w:tcPr>
          <w:p>
            <w:pPr>
              <w:spacing w:line="360" w:lineRule="auto"/>
              <w:rPr>
                <w:rFonts w:ascii="宋体" w:hAnsi="宋体" w:cs="宋体"/>
                <w:sz w:val="24"/>
              </w:rPr>
            </w:pPr>
            <w:r>
              <w:rPr>
                <w:rFonts w:hint="eastAsia" w:ascii="宋体" w:hAnsi="宋体" w:cs="宋体"/>
                <w:sz w:val="24"/>
              </w:rPr>
              <w:t>数量</w:t>
            </w:r>
          </w:p>
        </w:tc>
        <w:tc>
          <w:tcPr>
            <w:tcW w:w="1303" w:type="pct"/>
          </w:tcPr>
          <w:p>
            <w:pPr>
              <w:spacing w:line="360" w:lineRule="auto"/>
              <w:rPr>
                <w:rFonts w:ascii="宋体" w:hAnsi="宋体" w:cs="宋体"/>
                <w:sz w:val="24"/>
              </w:rPr>
            </w:pPr>
            <w:r>
              <w:rPr>
                <w:rFonts w:hint="eastAsia" w:ascii="宋体" w:hAnsi="宋体" w:cs="宋体"/>
                <w:sz w:val="24"/>
              </w:rPr>
              <w:t>回收地点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vAlign w:val="center"/>
          </w:tcPr>
          <w:p>
            <w:pPr>
              <w:spacing w:line="360" w:lineRule="auto"/>
              <w:rPr>
                <w:rFonts w:ascii="宋体" w:hAnsi="宋体" w:cs="宋体"/>
                <w:sz w:val="24"/>
              </w:rPr>
            </w:pPr>
          </w:p>
        </w:tc>
        <w:tc>
          <w:tcPr>
            <w:tcW w:w="2213"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1303" w:type="pct"/>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vAlign w:val="center"/>
          </w:tcPr>
          <w:p>
            <w:pPr>
              <w:spacing w:line="360" w:lineRule="auto"/>
              <w:rPr>
                <w:rFonts w:ascii="宋体" w:hAnsi="宋体" w:cs="宋体"/>
                <w:sz w:val="24"/>
              </w:rPr>
            </w:pPr>
          </w:p>
        </w:tc>
        <w:tc>
          <w:tcPr>
            <w:tcW w:w="2213"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1303" w:type="pct"/>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vAlign w:val="center"/>
          </w:tcPr>
          <w:p>
            <w:pPr>
              <w:spacing w:line="360" w:lineRule="auto"/>
              <w:rPr>
                <w:rFonts w:ascii="宋体" w:hAnsi="宋体" w:cs="宋体"/>
                <w:sz w:val="24"/>
              </w:rPr>
            </w:pPr>
          </w:p>
        </w:tc>
        <w:tc>
          <w:tcPr>
            <w:tcW w:w="2213"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549" w:type="pct"/>
          </w:tcPr>
          <w:p>
            <w:pPr>
              <w:spacing w:line="360" w:lineRule="auto"/>
              <w:rPr>
                <w:rFonts w:ascii="宋体" w:hAnsi="宋体" w:cs="宋体"/>
                <w:sz w:val="24"/>
              </w:rPr>
            </w:pPr>
          </w:p>
        </w:tc>
        <w:tc>
          <w:tcPr>
            <w:tcW w:w="1303" w:type="pct"/>
          </w:tcPr>
          <w:p>
            <w:pPr>
              <w:spacing w:line="360" w:lineRule="auto"/>
              <w:rPr>
                <w:rFonts w:ascii="宋体" w:hAnsi="宋体" w:cs="宋体"/>
                <w:sz w:val="24"/>
              </w:rPr>
            </w:pPr>
          </w:p>
        </w:tc>
      </w:tr>
    </w:tbl>
    <w:p>
      <w:pPr>
        <w:spacing w:line="360" w:lineRule="auto"/>
        <w:rPr>
          <w:rFonts w:ascii="宋体" w:hAnsi="宋体" w:cs="宋体"/>
          <w:sz w:val="24"/>
        </w:rPr>
        <w:sectPr>
          <w:pgSz w:w="11907" w:h="16840"/>
          <w:pgMar w:top="1418" w:right="1304" w:bottom="1418" w:left="1418" w:header="964" w:footer="964" w:gutter="0"/>
          <w:cols w:space="425" w:num="1"/>
          <w:docGrid w:linePitch="326" w:charSpace="0"/>
        </w:sectPr>
      </w:pPr>
    </w:p>
    <w:p>
      <w:pPr>
        <w:spacing w:line="360" w:lineRule="auto"/>
        <w:rPr>
          <w:rFonts w:ascii="宋体" w:hAnsi="宋体" w:cs="宋体"/>
          <w:b/>
          <w:bCs/>
          <w:sz w:val="32"/>
          <w:szCs w:val="32"/>
        </w:rPr>
      </w:pPr>
      <w:bookmarkStart w:id="52" w:name="_Toc421721286"/>
      <w:r>
        <w:rPr>
          <w:rFonts w:hint="eastAsia" w:ascii="宋体" w:hAnsi="宋体" w:cs="宋体"/>
          <w:b/>
          <w:bCs/>
          <w:sz w:val="32"/>
          <w:szCs w:val="32"/>
        </w:rPr>
        <w:t>附件9  价格表</w:t>
      </w:r>
      <w:bookmarkEnd w:id="52"/>
    </w:p>
    <w:p>
      <w:pPr>
        <w:spacing w:line="360" w:lineRule="auto"/>
        <w:rPr>
          <w:rFonts w:ascii="宋体" w:hAnsi="宋体" w:cs="宋体"/>
          <w:b/>
          <w:bCs/>
          <w:sz w:val="24"/>
        </w:rPr>
      </w:pPr>
      <w:r>
        <w:rPr>
          <w:rFonts w:hint="eastAsia" w:ascii="宋体" w:hAnsi="宋体" w:cs="宋体"/>
          <w:b/>
          <w:bCs/>
          <w:sz w:val="24"/>
        </w:rPr>
        <w:t>1. 一般要求</w:t>
      </w:r>
    </w:p>
    <w:p>
      <w:pPr>
        <w:spacing w:line="360" w:lineRule="auto"/>
        <w:rPr>
          <w:rFonts w:ascii="宋体" w:hAnsi="宋体" w:cs="宋体"/>
          <w:sz w:val="24"/>
        </w:rPr>
      </w:pPr>
      <w:r>
        <w:rPr>
          <w:rFonts w:hint="eastAsia" w:ascii="宋体" w:hAnsi="宋体" w:cs="宋体"/>
          <w:sz w:val="24"/>
        </w:rPr>
        <w:t>1.1 投标人应按照下列表格格式进行投标报价。</w:t>
      </w:r>
    </w:p>
    <w:p>
      <w:pPr>
        <w:spacing w:line="360" w:lineRule="auto"/>
        <w:rPr>
          <w:rFonts w:ascii="宋体" w:hAnsi="宋体" w:cs="宋体"/>
          <w:sz w:val="24"/>
        </w:rPr>
      </w:pPr>
      <w:r>
        <w:rPr>
          <w:rFonts w:hint="eastAsia" w:ascii="宋体" w:hAnsi="宋体" w:cs="宋体"/>
          <w:sz w:val="24"/>
        </w:rPr>
        <w:t>1.2 分项价格表中的设备/部套分项须与附件2供货范围中的分项内容一致(包括序号)。</w:t>
      </w:r>
    </w:p>
    <w:p>
      <w:pPr>
        <w:spacing w:line="360" w:lineRule="auto"/>
        <w:rPr>
          <w:rFonts w:ascii="宋体" w:hAnsi="宋体" w:cs="宋体"/>
          <w:sz w:val="24"/>
        </w:rPr>
      </w:pPr>
      <w:r>
        <w:rPr>
          <w:rFonts w:hint="eastAsia" w:ascii="宋体" w:hAnsi="宋体" w:cs="宋体"/>
          <w:sz w:val="24"/>
        </w:rPr>
        <w:t>1.3 当分项价之和与总价不符时，以分项价为准。</w:t>
      </w:r>
    </w:p>
    <w:p>
      <w:pPr>
        <w:spacing w:line="360" w:lineRule="auto"/>
        <w:rPr>
          <w:rFonts w:ascii="宋体" w:hAnsi="宋体" w:cs="宋体"/>
          <w:sz w:val="24"/>
        </w:rPr>
      </w:pPr>
      <w:r>
        <w:rPr>
          <w:rFonts w:hint="eastAsia" w:ascii="宋体" w:hAnsi="宋体" w:cs="宋体"/>
          <w:sz w:val="24"/>
        </w:rPr>
        <w:t>1.4 价格表中报价为含税价；币种为人民币，进口部分也应以人民币报价。</w:t>
      </w:r>
    </w:p>
    <w:p>
      <w:pPr>
        <w:spacing w:line="360" w:lineRule="auto"/>
        <w:rPr>
          <w:rFonts w:ascii="宋体" w:hAnsi="宋体" w:cs="宋体"/>
          <w:sz w:val="24"/>
        </w:rPr>
      </w:pPr>
      <w:r>
        <w:rPr>
          <w:rFonts w:hint="eastAsia" w:ascii="宋体" w:hAnsi="宋体" w:cs="宋体"/>
          <w:sz w:val="24"/>
        </w:rPr>
        <w:t>1.5 价格表中报价为交货固定不变价格。</w:t>
      </w:r>
    </w:p>
    <w:p>
      <w:pPr>
        <w:spacing w:line="360" w:lineRule="auto"/>
        <w:rPr>
          <w:rFonts w:ascii="宋体" w:hAnsi="宋体" w:cs="宋体"/>
          <w:sz w:val="24"/>
        </w:rPr>
      </w:pPr>
      <w:r>
        <w:rPr>
          <w:rFonts w:hint="eastAsia" w:ascii="宋体" w:hAnsi="宋体" w:cs="宋体"/>
          <w:sz w:val="24"/>
        </w:rPr>
        <w:t>1.6 分包与外购的设备/部件应至少推荐3家，该分项价格按最高的价格计入总价。</w:t>
      </w:r>
    </w:p>
    <w:p>
      <w:pPr>
        <w:spacing w:line="360" w:lineRule="auto"/>
        <w:rPr>
          <w:rFonts w:ascii="宋体" w:hAnsi="宋体" w:cs="宋体"/>
          <w:sz w:val="24"/>
        </w:rPr>
      </w:pPr>
      <w:r>
        <w:rPr>
          <w:rFonts w:hint="eastAsia" w:ascii="宋体" w:hAnsi="宋体" w:cs="宋体"/>
          <w:sz w:val="24"/>
        </w:rPr>
        <w:t>1.5 报价表应注明日期、有效期（180天）和法定代表人或其授权委托人的签字并加盖公章。</w:t>
      </w:r>
    </w:p>
    <w:p>
      <w:pPr>
        <w:spacing w:line="360" w:lineRule="auto"/>
        <w:rPr>
          <w:rFonts w:ascii="宋体" w:hAnsi="宋体" w:cs="宋体"/>
          <w:sz w:val="24"/>
        </w:rPr>
      </w:pPr>
    </w:p>
    <w:p>
      <w:pPr>
        <w:spacing w:line="360" w:lineRule="auto"/>
        <w:rPr>
          <w:rFonts w:ascii="宋体" w:hAnsi="宋体" w:cs="宋体"/>
          <w:b/>
          <w:bCs/>
          <w:sz w:val="24"/>
        </w:rPr>
      </w:pPr>
      <w:r>
        <w:rPr>
          <w:rFonts w:hint="eastAsia" w:ascii="宋体" w:hAnsi="宋体" w:cs="宋体"/>
          <w:b/>
          <w:bCs/>
          <w:sz w:val="24"/>
        </w:rPr>
        <w:t>2. 项目报价表（格式）</w:t>
      </w:r>
    </w:p>
    <w:p>
      <w:pPr>
        <w:spacing w:line="360" w:lineRule="auto"/>
        <w:rPr>
          <w:rFonts w:ascii="宋体" w:hAnsi="宋体" w:cs="宋体"/>
          <w:sz w:val="24"/>
        </w:rPr>
      </w:pPr>
      <w:r>
        <w:rPr>
          <w:rFonts w:hint="eastAsia" w:ascii="宋体" w:hAnsi="宋体" w:cs="宋体"/>
          <w:sz w:val="24"/>
        </w:rPr>
        <w:t>（项目名称）报价总表</w:t>
      </w:r>
    </w:p>
    <w:p>
      <w:pPr>
        <w:spacing w:line="360" w:lineRule="auto"/>
        <w:rPr>
          <w:rFonts w:ascii="宋体" w:hAnsi="宋体" w:cs="宋体"/>
          <w:sz w:val="24"/>
        </w:rPr>
      </w:pPr>
      <w:r>
        <w:rPr>
          <w:rFonts w:hint="eastAsia" w:ascii="宋体" w:hAnsi="宋体" w:cs="宋体"/>
          <w:sz w:val="24"/>
        </w:rPr>
        <w:t>投标总价：__________________                         单位：万元(人民币)</w:t>
      </w:r>
    </w:p>
    <w:tbl>
      <w:tblPr>
        <w:tblStyle w:val="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2025"/>
        <w:gridCol w:w="1501"/>
        <w:gridCol w:w="1634"/>
        <w:gridCol w:w="1787"/>
        <w:gridCol w:w="1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05" w:type="pct"/>
            <w:gridSpan w:val="2"/>
            <w:tcBorders>
              <w:top w:val="single" w:color="auto" w:sz="12"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价目名称</w:t>
            </w:r>
          </w:p>
        </w:tc>
        <w:tc>
          <w:tcPr>
            <w:tcW w:w="798" w:type="pct"/>
            <w:tcBorders>
              <w:top w:val="single" w:color="auto" w:sz="12"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#1机组</w:t>
            </w:r>
          </w:p>
        </w:tc>
        <w:tc>
          <w:tcPr>
            <w:tcW w:w="869" w:type="pct"/>
            <w:tcBorders>
              <w:top w:val="single" w:color="auto" w:sz="12"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#2机组</w:t>
            </w:r>
          </w:p>
        </w:tc>
        <w:tc>
          <w:tcPr>
            <w:tcW w:w="950" w:type="pct"/>
            <w:tcBorders>
              <w:top w:val="single" w:color="auto" w:sz="12"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w:t>
            </w:r>
          </w:p>
        </w:tc>
        <w:tc>
          <w:tcPr>
            <w:tcW w:w="977" w:type="pct"/>
            <w:tcBorders>
              <w:top w:val="single" w:color="auto" w:sz="12"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05" w:type="pct"/>
            <w:gridSpan w:val="2"/>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设备价格</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328" w:type="pct"/>
            <w:vMerge w:val="restart"/>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其中</w:t>
            </w:r>
          </w:p>
        </w:tc>
        <w:tc>
          <w:tcPr>
            <w:tcW w:w="1077"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设备本体</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见附表1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328" w:type="pct"/>
            <w:vMerge w:val="continue"/>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p>
        </w:tc>
        <w:tc>
          <w:tcPr>
            <w:tcW w:w="1077"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备品备件</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见附表2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328" w:type="pct"/>
            <w:vMerge w:val="continue"/>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p>
        </w:tc>
        <w:tc>
          <w:tcPr>
            <w:tcW w:w="1077"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专用工具</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见附表3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05" w:type="pct"/>
            <w:gridSpan w:val="2"/>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技术服务费</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见附表4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05" w:type="pct"/>
            <w:gridSpan w:val="2"/>
            <w:tcBorders>
              <w:top w:val="single" w:color="auto" w:sz="6" w:space="0"/>
              <w:left w:val="single" w:color="auto" w:sz="12"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运杂费</w:t>
            </w:r>
          </w:p>
        </w:tc>
        <w:tc>
          <w:tcPr>
            <w:tcW w:w="798"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sz w:val="24"/>
              </w:rPr>
            </w:pPr>
            <w:r>
              <w:rPr>
                <w:rFonts w:hint="eastAsia" w:ascii="宋体" w:hAnsi="宋体" w:cs="宋体"/>
                <w:sz w:val="24"/>
              </w:rPr>
              <w:t>见附表5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05" w:type="pct"/>
            <w:gridSpan w:val="2"/>
            <w:tcBorders>
              <w:top w:val="single" w:color="auto" w:sz="6" w:space="0"/>
              <w:left w:val="single" w:color="auto" w:sz="12" w:space="0"/>
              <w:bottom w:val="single" w:color="auto" w:sz="12"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w:t>
            </w:r>
          </w:p>
        </w:tc>
        <w:tc>
          <w:tcPr>
            <w:tcW w:w="798" w:type="pct"/>
            <w:tcBorders>
              <w:top w:val="single" w:color="auto" w:sz="6" w:space="0"/>
              <w:left w:val="single" w:color="auto" w:sz="6" w:space="0"/>
              <w:bottom w:val="single" w:color="auto" w:sz="12" w:space="0"/>
              <w:right w:val="single" w:color="auto" w:sz="6" w:space="0"/>
            </w:tcBorders>
            <w:vAlign w:val="center"/>
          </w:tcPr>
          <w:p>
            <w:pPr>
              <w:spacing w:line="360" w:lineRule="auto"/>
              <w:rPr>
                <w:rFonts w:ascii="宋体" w:hAnsi="宋体" w:cs="宋体"/>
                <w:sz w:val="24"/>
              </w:rPr>
            </w:pPr>
          </w:p>
        </w:tc>
        <w:tc>
          <w:tcPr>
            <w:tcW w:w="869" w:type="pct"/>
            <w:tcBorders>
              <w:top w:val="single" w:color="auto" w:sz="6" w:space="0"/>
              <w:left w:val="single" w:color="auto" w:sz="6" w:space="0"/>
              <w:bottom w:val="single" w:color="auto" w:sz="12" w:space="0"/>
              <w:right w:val="single" w:color="auto" w:sz="6" w:space="0"/>
            </w:tcBorders>
            <w:vAlign w:val="center"/>
          </w:tcPr>
          <w:p>
            <w:pPr>
              <w:spacing w:line="360" w:lineRule="auto"/>
              <w:rPr>
                <w:rFonts w:ascii="宋体" w:hAnsi="宋体" w:cs="宋体"/>
                <w:sz w:val="24"/>
              </w:rPr>
            </w:pPr>
          </w:p>
        </w:tc>
        <w:tc>
          <w:tcPr>
            <w:tcW w:w="950" w:type="pct"/>
            <w:tcBorders>
              <w:top w:val="single" w:color="auto" w:sz="6" w:space="0"/>
              <w:left w:val="single" w:color="auto" w:sz="6" w:space="0"/>
              <w:bottom w:val="single" w:color="auto" w:sz="12" w:space="0"/>
              <w:right w:val="single" w:color="auto" w:sz="6" w:space="0"/>
            </w:tcBorders>
            <w:vAlign w:val="center"/>
          </w:tcPr>
          <w:p>
            <w:pPr>
              <w:spacing w:line="360" w:lineRule="auto"/>
              <w:rPr>
                <w:rFonts w:ascii="宋体" w:hAnsi="宋体" w:cs="宋体"/>
                <w:sz w:val="24"/>
              </w:rPr>
            </w:pPr>
          </w:p>
        </w:tc>
        <w:tc>
          <w:tcPr>
            <w:tcW w:w="977" w:type="pct"/>
            <w:tcBorders>
              <w:top w:val="single" w:color="auto" w:sz="6" w:space="0"/>
              <w:left w:val="single" w:color="auto" w:sz="6" w:space="0"/>
              <w:bottom w:val="single" w:color="auto" w:sz="12" w:space="0"/>
              <w:right w:val="single" w:color="auto" w:sz="1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报价单位：___________________    报价日期：__________________</w:t>
      </w:r>
    </w:p>
    <w:p>
      <w:pPr>
        <w:spacing w:line="360" w:lineRule="auto"/>
        <w:rPr>
          <w:rFonts w:ascii="宋体" w:hAnsi="宋体" w:cs="宋体"/>
          <w:sz w:val="24"/>
        </w:rPr>
      </w:pPr>
      <w:r>
        <w:rPr>
          <w:rFonts w:hint="eastAsia" w:ascii="宋体" w:hAnsi="宋体" w:cs="宋体"/>
          <w:sz w:val="24"/>
        </w:rPr>
        <w:t>授权委托人：_________________    报价有效期：180天</w:t>
      </w:r>
      <w:r>
        <w:rPr>
          <w:rFonts w:hint="eastAsia" w:ascii="宋体" w:hAnsi="宋体" w:cs="宋体"/>
          <w:sz w:val="24"/>
        </w:rPr>
        <w:br w:type="page"/>
      </w:r>
      <w:r>
        <w:rPr>
          <w:rFonts w:hint="eastAsia" w:ascii="宋体" w:hAnsi="宋体" w:cs="宋体"/>
          <w:sz w:val="24"/>
        </w:rPr>
        <w:t>表1设备分项价格表（单台机组）</w:t>
      </w:r>
    </w:p>
    <w:p>
      <w:pPr>
        <w:spacing w:line="360" w:lineRule="auto"/>
        <w:rPr>
          <w:rFonts w:ascii="宋体" w:hAnsi="宋体" w:cs="宋体"/>
          <w:sz w:val="24"/>
        </w:rPr>
      </w:pPr>
      <w:r>
        <w:rPr>
          <w:rFonts w:hint="eastAsia" w:ascii="宋体" w:hAnsi="宋体" w:cs="宋体"/>
          <w:sz w:val="24"/>
        </w:rPr>
        <w:t>单位：人民币（万元）</w:t>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53"/>
        <w:gridCol w:w="2623"/>
        <w:gridCol w:w="1544"/>
        <w:gridCol w:w="652"/>
        <w:gridCol w:w="572"/>
        <w:gridCol w:w="1395"/>
        <w:gridCol w:w="803"/>
        <w:gridCol w:w="9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95"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2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4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4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2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95"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2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4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4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2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95"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2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4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4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2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95"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2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4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4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2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95"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2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4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4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2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表2 备品备件价格表（单台机组）</w:t>
      </w:r>
    </w:p>
    <w:p>
      <w:pPr>
        <w:spacing w:line="360" w:lineRule="auto"/>
        <w:rPr>
          <w:rFonts w:ascii="宋体" w:hAnsi="宋体" w:cs="宋体"/>
          <w:sz w:val="24"/>
        </w:rPr>
      </w:pPr>
      <w:r>
        <w:rPr>
          <w:rFonts w:hint="eastAsia" w:ascii="宋体" w:hAnsi="宋体" w:cs="宋体"/>
          <w:sz w:val="24"/>
        </w:rPr>
        <w:t>单位：人民币（万元）</w:t>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67"/>
        <w:gridCol w:w="2519"/>
        <w:gridCol w:w="1568"/>
        <w:gridCol w:w="662"/>
        <w:gridCol w:w="581"/>
        <w:gridCol w:w="1418"/>
        <w:gridCol w:w="814"/>
        <w:gridCol w:w="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表3 专用工具价格表（单台机组）</w:t>
      </w:r>
    </w:p>
    <w:p>
      <w:pPr>
        <w:spacing w:line="360" w:lineRule="auto"/>
        <w:rPr>
          <w:rFonts w:ascii="宋体" w:hAnsi="宋体" w:cs="宋体"/>
          <w:sz w:val="24"/>
        </w:rPr>
      </w:pPr>
      <w:r>
        <w:rPr>
          <w:rFonts w:hint="eastAsia" w:ascii="宋体" w:hAnsi="宋体" w:cs="宋体"/>
          <w:sz w:val="24"/>
        </w:rPr>
        <w:t xml:space="preserve">                                                   单位：人民币（万元）</w:t>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67"/>
        <w:gridCol w:w="2519"/>
        <w:gridCol w:w="1568"/>
        <w:gridCol w:w="662"/>
        <w:gridCol w:w="581"/>
        <w:gridCol w:w="1418"/>
        <w:gridCol w:w="814"/>
        <w:gridCol w:w="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表4 技术服务费价格表</w:t>
      </w:r>
    </w:p>
    <w:p>
      <w:pPr>
        <w:spacing w:line="360" w:lineRule="auto"/>
        <w:rPr>
          <w:rFonts w:ascii="宋体" w:hAnsi="宋体" w:cs="宋体"/>
          <w:sz w:val="24"/>
        </w:rPr>
      </w:pPr>
      <w:r>
        <w:rPr>
          <w:rFonts w:hint="eastAsia" w:ascii="宋体" w:hAnsi="宋体" w:cs="宋体"/>
          <w:sz w:val="24"/>
        </w:rPr>
        <w:t xml:space="preserve">                                                   单位：人民币（万元）</w:t>
      </w:r>
    </w:p>
    <w:tbl>
      <w:tblPr>
        <w:tblStyle w:val="7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3807"/>
        <w:gridCol w:w="1440"/>
        <w:gridCol w:w="1749"/>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序号</w:t>
            </w:r>
          </w:p>
        </w:tc>
        <w:tc>
          <w:tcPr>
            <w:tcW w:w="202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内    容</w:t>
            </w:r>
          </w:p>
        </w:tc>
        <w:tc>
          <w:tcPr>
            <w:tcW w:w="76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人月数</w:t>
            </w:r>
          </w:p>
        </w:tc>
        <w:tc>
          <w:tcPr>
            <w:tcW w:w="93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单 价</w:t>
            </w:r>
          </w:p>
        </w:tc>
        <w:tc>
          <w:tcPr>
            <w:tcW w:w="6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价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202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培训费</w:t>
            </w:r>
          </w:p>
        </w:tc>
        <w:tc>
          <w:tcPr>
            <w:tcW w:w="76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93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202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现场服务费</w:t>
            </w:r>
          </w:p>
        </w:tc>
        <w:tc>
          <w:tcPr>
            <w:tcW w:w="76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93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202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其他</w:t>
            </w:r>
          </w:p>
        </w:tc>
        <w:tc>
          <w:tcPr>
            <w:tcW w:w="76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93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202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小计</w:t>
            </w:r>
          </w:p>
        </w:tc>
        <w:tc>
          <w:tcPr>
            <w:tcW w:w="76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93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注：如有外方现场服务人员，其翻译及相关费用由投标人负责。</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表5 运杂费价格表</w:t>
      </w:r>
    </w:p>
    <w:p>
      <w:pPr>
        <w:spacing w:line="360" w:lineRule="auto"/>
        <w:rPr>
          <w:rFonts w:ascii="宋体" w:hAnsi="宋体" w:cs="宋体"/>
          <w:sz w:val="24"/>
        </w:rPr>
      </w:pPr>
      <w:r>
        <w:rPr>
          <w:rFonts w:hint="eastAsia" w:ascii="宋体" w:hAnsi="宋体" w:cs="宋体"/>
          <w:sz w:val="24"/>
        </w:rPr>
        <w:t xml:space="preserve">                                                    单位：人民币（万元）</w:t>
      </w:r>
    </w:p>
    <w:tbl>
      <w:tblPr>
        <w:tblStyle w:val="7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825"/>
        <w:gridCol w:w="1598"/>
        <w:gridCol w:w="2012"/>
        <w:gridCol w:w="1066"/>
        <w:gridCol w:w="955"/>
        <w:gridCol w:w="998"/>
        <w:gridCol w:w="908"/>
        <w:gridCol w:w="10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1" w:hRule="atLeast"/>
          <w:jc w:val="center"/>
        </w:trPr>
        <w:tc>
          <w:tcPr>
            <w:tcW w:w="439" w:type="pct"/>
            <w:vAlign w:val="center"/>
          </w:tcPr>
          <w:p>
            <w:pPr>
              <w:spacing w:line="360" w:lineRule="auto"/>
              <w:rPr>
                <w:rFonts w:ascii="宋体" w:hAnsi="宋体" w:cs="宋体"/>
                <w:sz w:val="24"/>
              </w:rPr>
            </w:pPr>
            <w:r>
              <w:rPr>
                <w:rFonts w:hint="eastAsia" w:ascii="宋体" w:hAnsi="宋体" w:cs="宋体"/>
                <w:sz w:val="24"/>
              </w:rPr>
              <w:t>序</w:t>
            </w:r>
          </w:p>
          <w:p>
            <w:pPr>
              <w:spacing w:line="360" w:lineRule="auto"/>
              <w:rPr>
                <w:rFonts w:ascii="宋体" w:hAnsi="宋体" w:cs="宋体"/>
                <w:sz w:val="24"/>
              </w:rPr>
            </w:pPr>
            <w:r>
              <w:rPr>
                <w:rFonts w:hint="eastAsia" w:ascii="宋体" w:hAnsi="宋体" w:cs="宋体"/>
                <w:sz w:val="24"/>
              </w:rPr>
              <w:t>号</w:t>
            </w:r>
          </w:p>
        </w:tc>
        <w:tc>
          <w:tcPr>
            <w:tcW w:w="850" w:type="pct"/>
            <w:vAlign w:val="center"/>
          </w:tcPr>
          <w:p>
            <w:pPr>
              <w:spacing w:line="360" w:lineRule="auto"/>
              <w:rPr>
                <w:rFonts w:ascii="宋体" w:hAnsi="宋体" w:cs="宋体"/>
                <w:sz w:val="24"/>
              </w:rPr>
            </w:pPr>
            <w:r>
              <w:rPr>
                <w:rFonts w:hint="eastAsia" w:ascii="宋体" w:hAnsi="宋体" w:cs="宋体"/>
                <w:sz w:val="24"/>
              </w:rPr>
              <w:t>内 容</w:t>
            </w:r>
          </w:p>
        </w:tc>
        <w:tc>
          <w:tcPr>
            <w:tcW w:w="1070" w:type="pct"/>
            <w:vAlign w:val="center"/>
          </w:tcPr>
          <w:p>
            <w:pPr>
              <w:spacing w:line="360" w:lineRule="auto"/>
              <w:rPr>
                <w:rFonts w:ascii="宋体" w:hAnsi="宋体" w:cs="宋体"/>
                <w:sz w:val="24"/>
              </w:rPr>
            </w:pPr>
            <w:r>
              <w:rPr>
                <w:rFonts w:hint="eastAsia" w:ascii="宋体" w:hAnsi="宋体" w:cs="宋体"/>
                <w:sz w:val="24"/>
              </w:rPr>
              <w:t>包装尺寸（mm）</w:t>
            </w:r>
          </w:p>
          <w:p>
            <w:pPr>
              <w:spacing w:line="360" w:lineRule="auto"/>
              <w:rPr>
                <w:rFonts w:ascii="宋体" w:hAnsi="宋体" w:cs="宋体"/>
                <w:sz w:val="24"/>
              </w:rPr>
            </w:pPr>
            <w:r>
              <w:rPr>
                <w:rFonts w:hint="eastAsia" w:ascii="宋体" w:hAnsi="宋体" w:cs="宋体"/>
                <w:sz w:val="24"/>
              </w:rPr>
              <w:t>长×宽×高</w:t>
            </w:r>
          </w:p>
        </w:tc>
        <w:tc>
          <w:tcPr>
            <w:tcW w:w="567" w:type="pct"/>
            <w:vAlign w:val="center"/>
          </w:tcPr>
          <w:p>
            <w:pPr>
              <w:spacing w:line="360" w:lineRule="auto"/>
              <w:rPr>
                <w:rFonts w:ascii="宋体" w:hAnsi="宋体" w:cs="宋体"/>
                <w:sz w:val="24"/>
              </w:rPr>
            </w:pPr>
            <w:r>
              <w:rPr>
                <w:rFonts w:hint="eastAsia" w:ascii="宋体" w:hAnsi="宋体" w:cs="宋体"/>
                <w:sz w:val="24"/>
              </w:rPr>
              <w:t>重量</w:t>
            </w:r>
          </w:p>
          <w:p>
            <w:pPr>
              <w:spacing w:line="360" w:lineRule="auto"/>
              <w:rPr>
                <w:rFonts w:ascii="宋体" w:hAnsi="宋体" w:cs="宋体"/>
                <w:sz w:val="24"/>
              </w:rPr>
            </w:pPr>
            <w:r>
              <w:rPr>
                <w:rFonts w:hint="eastAsia" w:ascii="宋体" w:hAnsi="宋体" w:cs="宋体"/>
                <w:sz w:val="24"/>
              </w:rPr>
              <w:t>（吨）</w:t>
            </w:r>
          </w:p>
        </w:tc>
        <w:tc>
          <w:tcPr>
            <w:tcW w:w="508" w:type="pct"/>
            <w:vAlign w:val="center"/>
          </w:tcPr>
          <w:p>
            <w:pPr>
              <w:spacing w:line="360" w:lineRule="auto"/>
              <w:rPr>
                <w:rFonts w:ascii="宋体" w:hAnsi="宋体" w:cs="宋体"/>
                <w:sz w:val="24"/>
              </w:rPr>
            </w:pPr>
            <w:r>
              <w:rPr>
                <w:rFonts w:hint="eastAsia" w:ascii="宋体" w:hAnsi="宋体" w:cs="宋体"/>
                <w:sz w:val="24"/>
              </w:rPr>
              <w:t>车型</w:t>
            </w:r>
          </w:p>
        </w:tc>
        <w:tc>
          <w:tcPr>
            <w:tcW w:w="531" w:type="pct"/>
            <w:vAlign w:val="center"/>
          </w:tcPr>
          <w:p>
            <w:pPr>
              <w:spacing w:line="360" w:lineRule="auto"/>
              <w:rPr>
                <w:rFonts w:ascii="宋体" w:hAnsi="宋体" w:cs="宋体"/>
                <w:sz w:val="24"/>
              </w:rPr>
            </w:pPr>
            <w:r>
              <w:rPr>
                <w:rFonts w:hint="eastAsia" w:ascii="宋体" w:hAnsi="宋体" w:cs="宋体"/>
                <w:sz w:val="24"/>
              </w:rPr>
              <w:t>数量</w:t>
            </w:r>
          </w:p>
        </w:tc>
        <w:tc>
          <w:tcPr>
            <w:tcW w:w="483" w:type="pct"/>
            <w:vAlign w:val="center"/>
          </w:tcPr>
          <w:p>
            <w:pPr>
              <w:spacing w:line="360" w:lineRule="auto"/>
              <w:rPr>
                <w:rFonts w:ascii="宋体" w:hAnsi="宋体" w:cs="宋体"/>
                <w:sz w:val="24"/>
              </w:rPr>
            </w:pPr>
            <w:r>
              <w:rPr>
                <w:rFonts w:hint="eastAsia" w:ascii="宋体" w:hAnsi="宋体" w:cs="宋体"/>
                <w:sz w:val="24"/>
              </w:rPr>
              <w:t>单价</w:t>
            </w:r>
          </w:p>
        </w:tc>
        <w:tc>
          <w:tcPr>
            <w:tcW w:w="552" w:type="pct"/>
            <w:vAlign w:val="center"/>
          </w:tcPr>
          <w:p>
            <w:pPr>
              <w:spacing w:line="360" w:lineRule="auto"/>
              <w:rPr>
                <w:rFonts w:ascii="宋体" w:hAnsi="宋体" w:cs="宋体"/>
                <w:sz w:val="24"/>
              </w:rPr>
            </w:pPr>
            <w:r>
              <w:rPr>
                <w:rFonts w:hint="eastAsia" w:ascii="宋体" w:hAnsi="宋体" w:cs="宋体"/>
                <w:sz w:val="24"/>
              </w:rPr>
              <w:t>价格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1" w:hRule="atLeast"/>
          <w:jc w:val="center"/>
        </w:trPr>
        <w:tc>
          <w:tcPr>
            <w:tcW w:w="439" w:type="pct"/>
            <w:vAlign w:val="center"/>
          </w:tcPr>
          <w:p>
            <w:pPr>
              <w:spacing w:line="360" w:lineRule="auto"/>
              <w:rPr>
                <w:rFonts w:ascii="宋体" w:hAnsi="宋体" w:cs="宋体"/>
                <w:sz w:val="24"/>
              </w:rPr>
            </w:pPr>
            <w:r>
              <w:rPr>
                <w:rFonts w:hint="eastAsia" w:ascii="宋体" w:hAnsi="宋体" w:cs="宋体"/>
                <w:sz w:val="24"/>
              </w:rPr>
              <w:t>1</w:t>
            </w:r>
          </w:p>
        </w:tc>
        <w:tc>
          <w:tcPr>
            <w:tcW w:w="850" w:type="pct"/>
            <w:vAlign w:val="center"/>
          </w:tcPr>
          <w:p>
            <w:pPr>
              <w:spacing w:line="360" w:lineRule="auto"/>
              <w:rPr>
                <w:rFonts w:ascii="宋体" w:hAnsi="宋体" w:cs="宋体"/>
                <w:sz w:val="24"/>
              </w:rPr>
            </w:pPr>
          </w:p>
        </w:tc>
        <w:tc>
          <w:tcPr>
            <w:tcW w:w="1070" w:type="pct"/>
            <w:vAlign w:val="center"/>
          </w:tcPr>
          <w:p>
            <w:pPr>
              <w:spacing w:line="360" w:lineRule="auto"/>
              <w:rPr>
                <w:rFonts w:ascii="宋体" w:hAnsi="宋体" w:cs="宋体"/>
                <w:sz w:val="24"/>
              </w:rPr>
            </w:pPr>
          </w:p>
        </w:tc>
        <w:tc>
          <w:tcPr>
            <w:tcW w:w="567" w:type="pct"/>
            <w:vAlign w:val="center"/>
          </w:tcPr>
          <w:p>
            <w:pPr>
              <w:spacing w:line="360" w:lineRule="auto"/>
              <w:rPr>
                <w:rFonts w:ascii="宋体" w:hAnsi="宋体" w:cs="宋体"/>
                <w:sz w:val="24"/>
              </w:rPr>
            </w:pPr>
          </w:p>
        </w:tc>
        <w:tc>
          <w:tcPr>
            <w:tcW w:w="508" w:type="pct"/>
            <w:vAlign w:val="center"/>
          </w:tcPr>
          <w:p>
            <w:pPr>
              <w:spacing w:line="360" w:lineRule="auto"/>
              <w:rPr>
                <w:rFonts w:ascii="宋体" w:hAnsi="宋体" w:cs="宋体"/>
                <w:sz w:val="24"/>
              </w:rPr>
            </w:pPr>
          </w:p>
        </w:tc>
        <w:tc>
          <w:tcPr>
            <w:tcW w:w="531" w:type="pct"/>
            <w:vAlign w:val="center"/>
          </w:tcPr>
          <w:p>
            <w:pPr>
              <w:spacing w:line="360" w:lineRule="auto"/>
              <w:rPr>
                <w:rFonts w:ascii="宋体" w:hAnsi="宋体" w:cs="宋体"/>
                <w:sz w:val="24"/>
              </w:rPr>
            </w:pPr>
          </w:p>
        </w:tc>
        <w:tc>
          <w:tcPr>
            <w:tcW w:w="483" w:type="pct"/>
            <w:vAlign w:val="center"/>
          </w:tcPr>
          <w:p>
            <w:pPr>
              <w:spacing w:line="360" w:lineRule="auto"/>
              <w:rPr>
                <w:rFonts w:ascii="宋体" w:hAnsi="宋体" w:cs="宋体"/>
                <w:sz w:val="24"/>
              </w:rPr>
            </w:pPr>
          </w:p>
        </w:tc>
        <w:tc>
          <w:tcPr>
            <w:tcW w:w="552" w:type="pct"/>
            <w:vAlign w:val="center"/>
          </w:tcPr>
          <w:p>
            <w:pPr>
              <w:spacing w:line="360" w:lineRule="auto"/>
              <w:rPr>
                <w:rFonts w:ascii="宋体" w:hAnsi="宋体" w:cs="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1" w:hRule="atLeast"/>
          <w:jc w:val="center"/>
        </w:trPr>
        <w:tc>
          <w:tcPr>
            <w:tcW w:w="439" w:type="pct"/>
            <w:vAlign w:val="center"/>
          </w:tcPr>
          <w:p>
            <w:pPr>
              <w:spacing w:line="360" w:lineRule="auto"/>
              <w:rPr>
                <w:rFonts w:ascii="宋体" w:hAnsi="宋体" w:cs="宋体"/>
                <w:sz w:val="24"/>
              </w:rPr>
            </w:pPr>
            <w:r>
              <w:rPr>
                <w:rFonts w:hint="eastAsia" w:ascii="宋体" w:hAnsi="宋体" w:cs="宋体"/>
                <w:sz w:val="24"/>
              </w:rPr>
              <w:t>2</w:t>
            </w:r>
          </w:p>
        </w:tc>
        <w:tc>
          <w:tcPr>
            <w:tcW w:w="850" w:type="pct"/>
            <w:vAlign w:val="center"/>
          </w:tcPr>
          <w:p>
            <w:pPr>
              <w:spacing w:line="360" w:lineRule="auto"/>
              <w:rPr>
                <w:rFonts w:ascii="宋体" w:hAnsi="宋体" w:cs="宋体"/>
                <w:sz w:val="24"/>
              </w:rPr>
            </w:pPr>
          </w:p>
        </w:tc>
        <w:tc>
          <w:tcPr>
            <w:tcW w:w="1070" w:type="pct"/>
            <w:vAlign w:val="center"/>
          </w:tcPr>
          <w:p>
            <w:pPr>
              <w:spacing w:line="360" w:lineRule="auto"/>
              <w:rPr>
                <w:rFonts w:ascii="宋体" w:hAnsi="宋体" w:cs="宋体"/>
                <w:sz w:val="24"/>
              </w:rPr>
            </w:pPr>
          </w:p>
        </w:tc>
        <w:tc>
          <w:tcPr>
            <w:tcW w:w="567" w:type="pct"/>
            <w:vAlign w:val="center"/>
          </w:tcPr>
          <w:p>
            <w:pPr>
              <w:spacing w:line="360" w:lineRule="auto"/>
              <w:rPr>
                <w:rFonts w:ascii="宋体" w:hAnsi="宋体" w:cs="宋体"/>
                <w:sz w:val="24"/>
              </w:rPr>
            </w:pPr>
          </w:p>
        </w:tc>
        <w:tc>
          <w:tcPr>
            <w:tcW w:w="508" w:type="pct"/>
            <w:vAlign w:val="center"/>
          </w:tcPr>
          <w:p>
            <w:pPr>
              <w:spacing w:line="360" w:lineRule="auto"/>
              <w:rPr>
                <w:rFonts w:ascii="宋体" w:hAnsi="宋体" w:cs="宋体"/>
                <w:sz w:val="24"/>
              </w:rPr>
            </w:pPr>
          </w:p>
        </w:tc>
        <w:tc>
          <w:tcPr>
            <w:tcW w:w="531" w:type="pct"/>
            <w:vAlign w:val="center"/>
          </w:tcPr>
          <w:p>
            <w:pPr>
              <w:spacing w:line="360" w:lineRule="auto"/>
              <w:rPr>
                <w:rFonts w:ascii="宋体" w:hAnsi="宋体" w:cs="宋体"/>
                <w:sz w:val="24"/>
              </w:rPr>
            </w:pPr>
          </w:p>
        </w:tc>
        <w:tc>
          <w:tcPr>
            <w:tcW w:w="483" w:type="pct"/>
            <w:vAlign w:val="center"/>
          </w:tcPr>
          <w:p>
            <w:pPr>
              <w:spacing w:line="360" w:lineRule="auto"/>
              <w:rPr>
                <w:rFonts w:ascii="宋体" w:hAnsi="宋体" w:cs="宋体"/>
                <w:sz w:val="24"/>
              </w:rPr>
            </w:pPr>
          </w:p>
        </w:tc>
        <w:tc>
          <w:tcPr>
            <w:tcW w:w="552" w:type="pct"/>
            <w:vAlign w:val="center"/>
          </w:tcPr>
          <w:p>
            <w:pPr>
              <w:spacing w:line="360" w:lineRule="auto"/>
              <w:rPr>
                <w:rFonts w:ascii="宋体" w:hAnsi="宋体" w:cs="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1" w:hRule="atLeast"/>
          <w:jc w:val="center"/>
        </w:trPr>
        <w:tc>
          <w:tcPr>
            <w:tcW w:w="439" w:type="pct"/>
            <w:vAlign w:val="center"/>
          </w:tcPr>
          <w:p>
            <w:pPr>
              <w:spacing w:line="360" w:lineRule="auto"/>
              <w:rPr>
                <w:rFonts w:ascii="宋体" w:hAnsi="宋体" w:cs="宋体"/>
                <w:sz w:val="24"/>
              </w:rPr>
            </w:pPr>
            <w:r>
              <w:rPr>
                <w:rFonts w:hint="eastAsia" w:ascii="宋体" w:hAnsi="宋体" w:cs="宋体"/>
                <w:sz w:val="24"/>
              </w:rPr>
              <w:t>3</w:t>
            </w:r>
          </w:p>
        </w:tc>
        <w:tc>
          <w:tcPr>
            <w:tcW w:w="850" w:type="pct"/>
            <w:vAlign w:val="center"/>
          </w:tcPr>
          <w:p>
            <w:pPr>
              <w:spacing w:line="360" w:lineRule="auto"/>
              <w:rPr>
                <w:rFonts w:ascii="宋体" w:hAnsi="宋体" w:cs="宋体"/>
                <w:sz w:val="24"/>
              </w:rPr>
            </w:pPr>
          </w:p>
        </w:tc>
        <w:tc>
          <w:tcPr>
            <w:tcW w:w="1070" w:type="pct"/>
            <w:vAlign w:val="center"/>
          </w:tcPr>
          <w:p>
            <w:pPr>
              <w:spacing w:line="360" w:lineRule="auto"/>
              <w:rPr>
                <w:rFonts w:ascii="宋体" w:hAnsi="宋体" w:cs="宋体"/>
                <w:sz w:val="24"/>
              </w:rPr>
            </w:pPr>
          </w:p>
        </w:tc>
        <w:tc>
          <w:tcPr>
            <w:tcW w:w="567" w:type="pct"/>
            <w:vAlign w:val="center"/>
          </w:tcPr>
          <w:p>
            <w:pPr>
              <w:spacing w:line="360" w:lineRule="auto"/>
              <w:rPr>
                <w:rFonts w:ascii="宋体" w:hAnsi="宋体" w:cs="宋体"/>
                <w:sz w:val="24"/>
              </w:rPr>
            </w:pPr>
          </w:p>
        </w:tc>
        <w:tc>
          <w:tcPr>
            <w:tcW w:w="508" w:type="pct"/>
            <w:vAlign w:val="center"/>
          </w:tcPr>
          <w:p>
            <w:pPr>
              <w:spacing w:line="360" w:lineRule="auto"/>
              <w:rPr>
                <w:rFonts w:ascii="宋体" w:hAnsi="宋体" w:cs="宋体"/>
                <w:sz w:val="24"/>
              </w:rPr>
            </w:pPr>
          </w:p>
        </w:tc>
        <w:tc>
          <w:tcPr>
            <w:tcW w:w="531" w:type="pct"/>
            <w:vAlign w:val="center"/>
          </w:tcPr>
          <w:p>
            <w:pPr>
              <w:spacing w:line="360" w:lineRule="auto"/>
              <w:rPr>
                <w:rFonts w:ascii="宋体" w:hAnsi="宋体" w:cs="宋体"/>
                <w:sz w:val="24"/>
              </w:rPr>
            </w:pPr>
          </w:p>
        </w:tc>
        <w:tc>
          <w:tcPr>
            <w:tcW w:w="483" w:type="pct"/>
            <w:vAlign w:val="center"/>
          </w:tcPr>
          <w:p>
            <w:pPr>
              <w:spacing w:line="360" w:lineRule="auto"/>
              <w:rPr>
                <w:rFonts w:ascii="宋体" w:hAnsi="宋体" w:cs="宋体"/>
                <w:sz w:val="24"/>
              </w:rPr>
            </w:pPr>
          </w:p>
        </w:tc>
        <w:tc>
          <w:tcPr>
            <w:tcW w:w="552" w:type="pct"/>
            <w:vAlign w:val="center"/>
          </w:tcPr>
          <w:p>
            <w:pPr>
              <w:spacing w:line="360" w:lineRule="auto"/>
              <w:rPr>
                <w:rFonts w:ascii="宋体" w:hAnsi="宋体" w:cs="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1" w:hRule="atLeast"/>
          <w:jc w:val="center"/>
        </w:trPr>
        <w:tc>
          <w:tcPr>
            <w:tcW w:w="439" w:type="pct"/>
            <w:vAlign w:val="center"/>
          </w:tcPr>
          <w:p>
            <w:pPr>
              <w:spacing w:line="360" w:lineRule="auto"/>
              <w:rPr>
                <w:rFonts w:ascii="宋体" w:hAnsi="宋体" w:cs="宋体"/>
                <w:sz w:val="24"/>
              </w:rPr>
            </w:pPr>
          </w:p>
        </w:tc>
        <w:tc>
          <w:tcPr>
            <w:tcW w:w="850" w:type="pct"/>
            <w:vAlign w:val="center"/>
          </w:tcPr>
          <w:p>
            <w:pPr>
              <w:spacing w:line="360" w:lineRule="auto"/>
              <w:rPr>
                <w:rFonts w:ascii="宋体" w:hAnsi="宋体" w:cs="宋体"/>
                <w:sz w:val="24"/>
              </w:rPr>
            </w:pPr>
          </w:p>
        </w:tc>
        <w:tc>
          <w:tcPr>
            <w:tcW w:w="1070" w:type="pct"/>
            <w:vAlign w:val="center"/>
          </w:tcPr>
          <w:p>
            <w:pPr>
              <w:spacing w:line="360" w:lineRule="auto"/>
              <w:rPr>
                <w:rFonts w:ascii="宋体" w:hAnsi="宋体" w:cs="宋体"/>
                <w:sz w:val="24"/>
              </w:rPr>
            </w:pPr>
          </w:p>
        </w:tc>
        <w:tc>
          <w:tcPr>
            <w:tcW w:w="567" w:type="pct"/>
            <w:vAlign w:val="center"/>
          </w:tcPr>
          <w:p>
            <w:pPr>
              <w:spacing w:line="360" w:lineRule="auto"/>
              <w:rPr>
                <w:rFonts w:ascii="宋体" w:hAnsi="宋体" w:cs="宋体"/>
                <w:sz w:val="24"/>
              </w:rPr>
            </w:pPr>
          </w:p>
        </w:tc>
        <w:tc>
          <w:tcPr>
            <w:tcW w:w="508" w:type="pct"/>
            <w:vAlign w:val="center"/>
          </w:tcPr>
          <w:p>
            <w:pPr>
              <w:spacing w:line="360" w:lineRule="auto"/>
              <w:rPr>
                <w:rFonts w:ascii="宋体" w:hAnsi="宋体" w:cs="宋体"/>
                <w:sz w:val="24"/>
              </w:rPr>
            </w:pPr>
          </w:p>
        </w:tc>
        <w:tc>
          <w:tcPr>
            <w:tcW w:w="531" w:type="pct"/>
            <w:vAlign w:val="center"/>
          </w:tcPr>
          <w:p>
            <w:pPr>
              <w:spacing w:line="360" w:lineRule="auto"/>
              <w:rPr>
                <w:rFonts w:ascii="宋体" w:hAnsi="宋体" w:cs="宋体"/>
                <w:sz w:val="24"/>
              </w:rPr>
            </w:pPr>
          </w:p>
        </w:tc>
        <w:tc>
          <w:tcPr>
            <w:tcW w:w="483" w:type="pct"/>
            <w:vAlign w:val="center"/>
          </w:tcPr>
          <w:p>
            <w:pPr>
              <w:spacing w:line="360" w:lineRule="auto"/>
              <w:rPr>
                <w:rFonts w:ascii="宋体" w:hAnsi="宋体" w:cs="宋体"/>
                <w:sz w:val="24"/>
              </w:rPr>
            </w:pPr>
          </w:p>
        </w:tc>
        <w:tc>
          <w:tcPr>
            <w:tcW w:w="552" w:type="pct"/>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表6 进口设备（部件、材料）价格表</w:t>
      </w:r>
    </w:p>
    <w:p>
      <w:pPr>
        <w:spacing w:line="360" w:lineRule="auto"/>
        <w:rPr>
          <w:rFonts w:ascii="宋体" w:hAnsi="宋体" w:cs="宋体"/>
          <w:sz w:val="24"/>
        </w:rPr>
      </w:pPr>
      <w:r>
        <w:rPr>
          <w:rFonts w:hint="eastAsia" w:ascii="宋体" w:hAnsi="宋体" w:cs="宋体"/>
          <w:sz w:val="24"/>
        </w:rPr>
        <w:t xml:space="preserve">                                                    单位：人民币（万元）</w:t>
      </w:r>
    </w:p>
    <w:tbl>
      <w:tblPr>
        <w:tblStyle w:val="7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
        <w:gridCol w:w="2456"/>
        <w:gridCol w:w="1068"/>
        <w:gridCol w:w="679"/>
        <w:gridCol w:w="1173"/>
        <w:gridCol w:w="1354"/>
        <w:gridCol w:w="722"/>
        <w:gridCol w:w="577"/>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序号</w:t>
            </w: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项目</w:t>
            </w: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规格</w:t>
            </w:r>
          </w:p>
          <w:p>
            <w:pPr>
              <w:spacing w:line="360" w:lineRule="auto"/>
              <w:rPr>
                <w:rFonts w:ascii="宋体" w:hAnsi="宋体" w:cs="宋体"/>
                <w:sz w:val="24"/>
              </w:rPr>
            </w:pPr>
            <w:r>
              <w:rPr>
                <w:rFonts w:hint="eastAsia" w:ascii="宋体" w:hAnsi="宋体" w:cs="宋体"/>
                <w:sz w:val="24"/>
              </w:rPr>
              <w:t>型号</w:t>
            </w: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数量</w:t>
            </w: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价 格</w:t>
            </w:r>
          </w:p>
          <w:p>
            <w:pPr>
              <w:spacing w:line="360" w:lineRule="auto"/>
              <w:rPr>
                <w:rFonts w:ascii="宋体" w:hAnsi="宋体" w:cs="宋体"/>
                <w:sz w:val="24"/>
              </w:rPr>
            </w:pPr>
            <w:r>
              <w:rPr>
                <w:rFonts w:hint="eastAsia" w:ascii="宋体" w:hAnsi="宋体" w:cs="宋体"/>
                <w:sz w:val="24"/>
              </w:rPr>
              <w:t>（含税）</w:t>
            </w: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税金/其中增值税</w:t>
            </w: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关税</w:t>
            </w: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产地</w:t>
            </w: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130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小 计</w:t>
            </w:r>
          </w:p>
        </w:tc>
        <w:tc>
          <w:tcPr>
            <w:tcW w:w="56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62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7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8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30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c>
          <w:tcPr>
            <w:tcW w:w="46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表7 国内分包与外购价格表</w:t>
      </w:r>
    </w:p>
    <w:p>
      <w:pPr>
        <w:spacing w:line="360" w:lineRule="auto"/>
        <w:rPr>
          <w:rFonts w:ascii="宋体" w:hAnsi="宋体" w:cs="宋体"/>
          <w:sz w:val="24"/>
        </w:rPr>
      </w:pPr>
      <w:r>
        <w:rPr>
          <w:rFonts w:hint="eastAsia" w:ascii="宋体" w:hAnsi="宋体" w:cs="宋体"/>
          <w:sz w:val="24"/>
        </w:rPr>
        <w:t xml:space="preserve">                                                 单位：人民币（万元）</w:t>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67"/>
        <w:gridCol w:w="2519"/>
        <w:gridCol w:w="1568"/>
        <w:gridCol w:w="662"/>
        <w:gridCol w:w="581"/>
        <w:gridCol w:w="1418"/>
        <w:gridCol w:w="814"/>
        <w:gridCol w:w="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表8三年推荐备品备件价格表</w:t>
      </w:r>
      <w:r>
        <w:rPr>
          <w:rFonts w:hint="eastAsia" w:ascii="宋体" w:hAnsi="宋体" w:cs="宋体"/>
          <w:sz w:val="24"/>
        </w:rPr>
        <w:tab/>
      </w:r>
      <w:r>
        <w:rPr>
          <w:rFonts w:hint="eastAsia" w:ascii="宋体" w:hAnsi="宋体" w:cs="宋体"/>
          <w:sz w:val="24"/>
        </w:rPr>
        <w:t>单位：人民币（万元）</w:t>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67"/>
        <w:gridCol w:w="2519"/>
        <w:gridCol w:w="1568"/>
        <w:gridCol w:w="662"/>
        <w:gridCol w:w="581"/>
        <w:gridCol w:w="1418"/>
        <w:gridCol w:w="814"/>
        <w:gridCol w:w="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表9单独报价价格表</w:t>
      </w:r>
      <w:r>
        <w:rPr>
          <w:rFonts w:hint="eastAsia" w:ascii="宋体" w:hAnsi="宋体" w:cs="宋体"/>
          <w:sz w:val="24"/>
        </w:rPr>
        <w:tab/>
      </w:r>
    </w:p>
    <w:tbl>
      <w:tblPr>
        <w:tblStyle w:val="7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autofit"/>
        <w:tblCellMar>
          <w:top w:w="0" w:type="dxa"/>
          <w:left w:w="108" w:type="dxa"/>
          <w:bottom w:w="0" w:type="dxa"/>
          <w:right w:w="108" w:type="dxa"/>
        </w:tblCellMar>
      </w:tblPr>
      <w:tblGrid>
        <w:gridCol w:w="867"/>
        <w:gridCol w:w="2519"/>
        <w:gridCol w:w="1568"/>
        <w:gridCol w:w="662"/>
        <w:gridCol w:w="581"/>
        <w:gridCol w:w="1418"/>
        <w:gridCol w:w="814"/>
        <w:gridCol w:w="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754" w:hRule="atLeast"/>
          <w:tblHeader/>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序号</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项目</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规格型号</w:t>
            </w: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单位</w:t>
            </w: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数量</w:t>
            </w: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产地/生产厂家</w:t>
            </w: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价格</w:t>
            </w: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1</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2</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3</w:t>
            </w: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454" w:hRule="atLeast"/>
          <w:jc w:val="center"/>
        </w:trPr>
        <w:tc>
          <w:tcPr>
            <w:tcW w:w="461"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1340"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r>
              <w:rPr>
                <w:rFonts w:hint="eastAsia" w:ascii="宋体" w:hAnsi="宋体" w:cs="宋体"/>
                <w:sz w:val="24"/>
              </w:rPr>
              <w:t>小计</w:t>
            </w:r>
          </w:p>
        </w:tc>
        <w:tc>
          <w:tcPr>
            <w:tcW w:w="83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52"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309"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754"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433"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c>
          <w:tcPr>
            <w:tcW w:w="517" w:type="pct"/>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sectPr>
          <w:pgSz w:w="11907" w:h="16840"/>
          <w:pgMar w:top="1418" w:right="1304" w:bottom="1418" w:left="1418" w:header="964" w:footer="964" w:gutter="0"/>
          <w:cols w:space="425" w:num="1"/>
          <w:docGrid w:linePitch="326" w:charSpace="0"/>
        </w:sectPr>
      </w:pPr>
    </w:p>
    <w:p>
      <w:pPr>
        <w:spacing w:line="360" w:lineRule="auto"/>
        <w:rPr>
          <w:rFonts w:asciiTheme="minorEastAsia" w:hAnsiTheme="minorEastAsia" w:eastAsiaTheme="minorEastAsia" w:cstheme="minorEastAsia"/>
          <w:b/>
          <w:bCs/>
          <w:sz w:val="32"/>
          <w:szCs w:val="32"/>
        </w:rPr>
      </w:pPr>
      <w:bookmarkStart w:id="53" w:name="_Toc421721287"/>
      <w:bookmarkStart w:id="54" w:name="_Toc143935513"/>
      <w:bookmarkStart w:id="55" w:name="_Toc143935466"/>
      <w:r>
        <w:rPr>
          <w:rFonts w:hint="eastAsia" w:asciiTheme="minorEastAsia" w:hAnsiTheme="minorEastAsia" w:eastAsiaTheme="minorEastAsia" w:cstheme="minorEastAsia"/>
          <w:b/>
          <w:bCs/>
          <w:sz w:val="32"/>
          <w:szCs w:val="32"/>
        </w:rPr>
        <w:t>附件10 分包商/外购部件情况</w:t>
      </w:r>
      <w:bookmarkEnd w:id="53"/>
      <w:bookmarkEnd w:id="54"/>
      <w:bookmarkEnd w:id="55"/>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投标人要按下列表格填写分包情况，每项设备的候选分包商一般不少于3家。投标人应注明哪一家为首选,并按分包商分别报价或说明差价。以首选分包商报价计入投标总价。投标人应填写首推厂家的技术特性、参数。对于重要的设备应分别填写各分包厂商产品的技术特性、参数。</w:t>
      </w: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628"/>
        <w:gridCol w:w="1043"/>
        <w:gridCol w:w="586"/>
        <w:gridCol w:w="601"/>
        <w:gridCol w:w="1321"/>
        <w:gridCol w:w="1202"/>
        <w:gridCol w:w="1893"/>
        <w:gridCol w:w="10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000000" w:sz="4" w:space="0"/>
              <w:left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序号</w:t>
            </w:r>
          </w:p>
        </w:tc>
        <w:tc>
          <w:tcPr>
            <w:tcW w:w="623" w:type="pc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设备名称</w:t>
            </w:r>
          </w:p>
        </w:tc>
        <w:tc>
          <w:tcPr>
            <w:tcW w:w="350" w:type="pc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型号</w:t>
            </w:r>
          </w:p>
        </w:tc>
        <w:tc>
          <w:tcPr>
            <w:tcW w:w="359" w:type="pc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数量</w:t>
            </w:r>
          </w:p>
        </w:tc>
        <w:tc>
          <w:tcPr>
            <w:tcW w:w="789" w:type="pct"/>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分包商名称</w:t>
            </w:r>
          </w:p>
        </w:tc>
        <w:tc>
          <w:tcPr>
            <w:tcW w:w="718" w:type="pct"/>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设备产地</w:t>
            </w:r>
          </w:p>
        </w:tc>
        <w:tc>
          <w:tcPr>
            <w:tcW w:w="1131" w:type="pct"/>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分包商国家</w:t>
            </w:r>
          </w:p>
        </w:tc>
        <w:tc>
          <w:tcPr>
            <w:tcW w:w="650" w:type="pct"/>
            <w:tcBorders>
              <w:top w:val="single" w:color="000000" w:sz="4" w:space="0"/>
              <w:right w:val="single" w:color="000000" w:sz="4" w:space="0"/>
            </w:tcBorders>
            <w:vAlign w:val="center"/>
          </w:tcPr>
          <w:p>
            <w:pPr>
              <w:spacing w:line="360" w:lineRule="auto"/>
              <w:rPr>
                <w:rFonts w:ascii="宋体" w:hAnsi="宋体" w:cs="宋体"/>
                <w:sz w:val="24"/>
              </w:rPr>
            </w:pPr>
            <w:r>
              <w:rPr>
                <w:rFonts w:hint="eastAsia" w:ascii="宋体" w:hAnsi="宋体" w:cs="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left w:val="single" w:color="000000" w:sz="4" w:space="0"/>
              <w:bottom w:val="single" w:color="auto" w:sz="4" w:space="0"/>
            </w:tcBorders>
          </w:tcPr>
          <w:p>
            <w:pPr>
              <w:spacing w:line="360" w:lineRule="auto"/>
              <w:rPr>
                <w:rFonts w:ascii="宋体" w:hAnsi="宋体" w:cs="宋体"/>
                <w:sz w:val="24"/>
              </w:rPr>
            </w:pPr>
          </w:p>
        </w:tc>
        <w:tc>
          <w:tcPr>
            <w:tcW w:w="623" w:type="pct"/>
            <w:tcBorders>
              <w:bottom w:val="single" w:color="auto" w:sz="4" w:space="0"/>
            </w:tcBorders>
          </w:tcPr>
          <w:p>
            <w:pPr>
              <w:spacing w:line="360" w:lineRule="auto"/>
              <w:rPr>
                <w:rFonts w:ascii="宋体" w:hAnsi="宋体" w:cs="宋体"/>
                <w:sz w:val="24"/>
              </w:rPr>
            </w:pPr>
          </w:p>
        </w:tc>
        <w:tc>
          <w:tcPr>
            <w:tcW w:w="350" w:type="pct"/>
            <w:tcBorders>
              <w:bottom w:val="single" w:color="auto" w:sz="4" w:space="0"/>
            </w:tcBorders>
          </w:tcPr>
          <w:p>
            <w:pPr>
              <w:spacing w:line="360" w:lineRule="auto"/>
              <w:rPr>
                <w:rFonts w:ascii="宋体" w:hAnsi="宋体" w:cs="宋体"/>
                <w:sz w:val="24"/>
              </w:rPr>
            </w:pPr>
          </w:p>
        </w:tc>
        <w:tc>
          <w:tcPr>
            <w:tcW w:w="359" w:type="pct"/>
            <w:tcBorders>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single" w:color="auto" w:sz="4" w:space="0"/>
            </w:tcBorders>
          </w:tcPr>
          <w:p>
            <w:pPr>
              <w:spacing w:line="360" w:lineRule="auto"/>
              <w:rPr>
                <w:rFonts w:ascii="宋体" w:hAnsi="宋体" w:cs="宋体"/>
                <w:sz w:val="24"/>
              </w:rPr>
            </w:pPr>
          </w:p>
        </w:tc>
        <w:tc>
          <w:tcPr>
            <w:tcW w:w="623" w:type="pct"/>
            <w:tcBorders>
              <w:top w:val="single" w:color="auto" w:sz="4" w:space="0"/>
              <w:bottom w:val="single" w:color="auto" w:sz="4" w:space="0"/>
            </w:tcBorders>
          </w:tcPr>
          <w:p>
            <w:pPr>
              <w:spacing w:line="360" w:lineRule="auto"/>
              <w:rPr>
                <w:rFonts w:ascii="宋体" w:hAnsi="宋体" w:cs="宋体"/>
                <w:sz w:val="24"/>
              </w:rPr>
            </w:pPr>
          </w:p>
        </w:tc>
        <w:tc>
          <w:tcPr>
            <w:tcW w:w="350" w:type="pct"/>
            <w:tcBorders>
              <w:top w:val="single" w:color="auto" w:sz="4" w:space="0"/>
              <w:bottom w:val="single" w:color="auto" w:sz="4" w:space="0"/>
            </w:tcBorders>
          </w:tcPr>
          <w:p>
            <w:pPr>
              <w:spacing w:line="360" w:lineRule="auto"/>
              <w:rPr>
                <w:rFonts w:ascii="宋体" w:hAnsi="宋体" w:cs="宋体"/>
                <w:sz w:val="24"/>
              </w:rPr>
            </w:pPr>
          </w:p>
        </w:tc>
        <w:tc>
          <w:tcPr>
            <w:tcW w:w="359" w:type="pct"/>
            <w:tcBorders>
              <w:top w:val="single" w:color="auto" w:sz="4" w:space="0"/>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nil"/>
            </w:tcBorders>
          </w:tcPr>
          <w:p>
            <w:pPr>
              <w:spacing w:line="360" w:lineRule="auto"/>
              <w:rPr>
                <w:rFonts w:ascii="宋体" w:hAnsi="宋体" w:cs="宋体"/>
                <w:sz w:val="24"/>
              </w:rPr>
            </w:pPr>
          </w:p>
        </w:tc>
        <w:tc>
          <w:tcPr>
            <w:tcW w:w="623" w:type="pct"/>
            <w:tcBorders>
              <w:top w:val="single" w:color="auto" w:sz="4" w:space="0"/>
              <w:bottom w:val="nil"/>
            </w:tcBorders>
          </w:tcPr>
          <w:p>
            <w:pPr>
              <w:spacing w:line="360" w:lineRule="auto"/>
              <w:rPr>
                <w:rFonts w:ascii="宋体" w:hAnsi="宋体" w:cs="宋体"/>
                <w:sz w:val="24"/>
              </w:rPr>
            </w:pPr>
          </w:p>
        </w:tc>
        <w:tc>
          <w:tcPr>
            <w:tcW w:w="350" w:type="pct"/>
            <w:tcBorders>
              <w:top w:val="single" w:color="auto" w:sz="4" w:space="0"/>
              <w:bottom w:val="nil"/>
            </w:tcBorders>
          </w:tcPr>
          <w:p>
            <w:pPr>
              <w:spacing w:line="360" w:lineRule="auto"/>
              <w:rPr>
                <w:rFonts w:ascii="宋体" w:hAnsi="宋体" w:cs="宋体"/>
                <w:sz w:val="24"/>
              </w:rPr>
            </w:pPr>
          </w:p>
        </w:tc>
        <w:tc>
          <w:tcPr>
            <w:tcW w:w="359" w:type="pct"/>
            <w:tcBorders>
              <w:top w:val="single" w:color="auto" w:sz="4" w:space="0"/>
              <w:bottom w:val="nil"/>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left w:val="single" w:color="000000" w:sz="4" w:space="0"/>
              <w:bottom w:val="single" w:color="auto" w:sz="4" w:space="0"/>
            </w:tcBorders>
          </w:tcPr>
          <w:p>
            <w:pPr>
              <w:spacing w:line="360" w:lineRule="auto"/>
              <w:rPr>
                <w:rFonts w:ascii="宋体" w:hAnsi="宋体" w:cs="宋体"/>
                <w:sz w:val="24"/>
              </w:rPr>
            </w:pPr>
          </w:p>
        </w:tc>
        <w:tc>
          <w:tcPr>
            <w:tcW w:w="623" w:type="pct"/>
            <w:tcBorders>
              <w:bottom w:val="single" w:color="auto" w:sz="4" w:space="0"/>
            </w:tcBorders>
          </w:tcPr>
          <w:p>
            <w:pPr>
              <w:spacing w:line="360" w:lineRule="auto"/>
              <w:rPr>
                <w:rFonts w:ascii="宋体" w:hAnsi="宋体" w:cs="宋体"/>
                <w:sz w:val="24"/>
              </w:rPr>
            </w:pPr>
          </w:p>
        </w:tc>
        <w:tc>
          <w:tcPr>
            <w:tcW w:w="350" w:type="pct"/>
            <w:tcBorders>
              <w:bottom w:val="single" w:color="auto" w:sz="4" w:space="0"/>
            </w:tcBorders>
          </w:tcPr>
          <w:p>
            <w:pPr>
              <w:spacing w:line="360" w:lineRule="auto"/>
              <w:rPr>
                <w:rFonts w:ascii="宋体" w:hAnsi="宋体" w:cs="宋体"/>
                <w:sz w:val="24"/>
              </w:rPr>
            </w:pPr>
          </w:p>
        </w:tc>
        <w:tc>
          <w:tcPr>
            <w:tcW w:w="359" w:type="pct"/>
            <w:tcBorders>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single" w:color="auto" w:sz="4" w:space="0"/>
            </w:tcBorders>
          </w:tcPr>
          <w:p>
            <w:pPr>
              <w:spacing w:line="360" w:lineRule="auto"/>
              <w:rPr>
                <w:rFonts w:ascii="宋体" w:hAnsi="宋体" w:cs="宋体"/>
                <w:sz w:val="24"/>
              </w:rPr>
            </w:pPr>
          </w:p>
        </w:tc>
        <w:tc>
          <w:tcPr>
            <w:tcW w:w="623" w:type="pct"/>
            <w:tcBorders>
              <w:top w:val="single" w:color="auto" w:sz="4" w:space="0"/>
              <w:bottom w:val="single" w:color="auto" w:sz="4" w:space="0"/>
            </w:tcBorders>
          </w:tcPr>
          <w:p>
            <w:pPr>
              <w:spacing w:line="360" w:lineRule="auto"/>
              <w:rPr>
                <w:rFonts w:ascii="宋体" w:hAnsi="宋体" w:cs="宋体"/>
                <w:sz w:val="24"/>
              </w:rPr>
            </w:pPr>
          </w:p>
        </w:tc>
        <w:tc>
          <w:tcPr>
            <w:tcW w:w="350" w:type="pct"/>
            <w:tcBorders>
              <w:top w:val="single" w:color="auto" w:sz="4" w:space="0"/>
              <w:bottom w:val="single" w:color="auto" w:sz="4" w:space="0"/>
            </w:tcBorders>
          </w:tcPr>
          <w:p>
            <w:pPr>
              <w:spacing w:line="360" w:lineRule="auto"/>
              <w:rPr>
                <w:rFonts w:ascii="宋体" w:hAnsi="宋体" w:cs="宋体"/>
                <w:sz w:val="24"/>
              </w:rPr>
            </w:pPr>
          </w:p>
        </w:tc>
        <w:tc>
          <w:tcPr>
            <w:tcW w:w="359" w:type="pct"/>
            <w:tcBorders>
              <w:top w:val="single" w:color="auto" w:sz="4" w:space="0"/>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nil"/>
            </w:tcBorders>
          </w:tcPr>
          <w:p>
            <w:pPr>
              <w:spacing w:line="360" w:lineRule="auto"/>
              <w:rPr>
                <w:rFonts w:ascii="宋体" w:hAnsi="宋体" w:cs="宋体"/>
                <w:sz w:val="24"/>
              </w:rPr>
            </w:pPr>
          </w:p>
        </w:tc>
        <w:tc>
          <w:tcPr>
            <w:tcW w:w="623" w:type="pct"/>
            <w:tcBorders>
              <w:top w:val="single" w:color="auto" w:sz="4" w:space="0"/>
              <w:bottom w:val="nil"/>
            </w:tcBorders>
          </w:tcPr>
          <w:p>
            <w:pPr>
              <w:spacing w:line="360" w:lineRule="auto"/>
              <w:rPr>
                <w:rFonts w:ascii="宋体" w:hAnsi="宋体" w:cs="宋体"/>
                <w:sz w:val="24"/>
              </w:rPr>
            </w:pPr>
          </w:p>
        </w:tc>
        <w:tc>
          <w:tcPr>
            <w:tcW w:w="350" w:type="pct"/>
            <w:tcBorders>
              <w:top w:val="single" w:color="auto" w:sz="4" w:space="0"/>
              <w:bottom w:val="nil"/>
            </w:tcBorders>
          </w:tcPr>
          <w:p>
            <w:pPr>
              <w:spacing w:line="360" w:lineRule="auto"/>
              <w:rPr>
                <w:rFonts w:ascii="宋体" w:hAnsi="宋体" w:cs="宋体"/>
                <w:sz w:val="24"/>
              </w:rPr>
            </w:pPr>
          </w:p>
        </w:tc>
        <w:tc>
          <w:tcPr>
            <w:tcW w:w="359" w:type="pct"/>
            <w:tcBorders>
              <w:top w:val="single" w:color="auto" w:sz="4" w:space="0"/>
              <w:bottom w:val="nil"/>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left w:val="single" w:color="000000" w:sz="4" w:space="0"/>
              <w:bottom w:val="single" w:color="auto" w:sz="4" w:space="0"/>
            </w:tcBorders>
          </w:tcPr>
          <w:p>
            <w:pPr>
              <w:spacing w:line="360" w:lineRule="auto"/>
              <w:rPr>
                <w:rFonts w:ascii="宋体" w:hAnsi="宋体" w:cs="宋体"/>
                <w:sz w:val="24"/>
              </w:rPr>
            </w:pPr>
          </w:p>
        </w:tc>
        <w:tc>
          <w:tcPr>
            <w:tcW w:w="623" w:type="pct"/>
            <w:tcBorders>
              <w:bottom w:val="single" w:color="auto" w:sz="4" w:space="0"/>
            </w:tcBorders>
          </w:tcPr>
          <w:p>
            <w:pPr>
              <w:spacing w:line="360" w:lineRule="auto"/>
              <w:rPr>
                <w:rFonts w:ascii="宋体" w:hAnsi="宋体" w:cs="宋体"/>
                <w:sz w:val="24"/>
              </w:rPr>
            </w:pPr>
          </w:p>
        </w:tc>
        <w:tc>
          <w:tcPr>
            <w:tcW w:w="350" w:type="pct"/>
            <w:tcBorders>
              <w:bottom w:val="single" w:color="auto" w:sz="4" w:space="0"/>
            </w:tcBorders>
          </w:tcPr>
          <w:p>
            <w:pPr>
              <w:spacing w:line="360" w:lineRule="auto"/>
              <w:rPr>
                <w:rFonts w:ascii="宋体" w:hAnsi="宋体" w:cs="宋体"/>
                <w:sz w:val="24"/>
              </w:rPr>
            </w:pPr>
          </w:p>
        </w:tc>
        <w:tc>
          <w:tcPr>
            <w:tcW w:w="359" w:type="pct"/>
            <w:tcBorders>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single" w:color="auto" w:sz="4" w:space="0"/>
            </w:tcBorders>
          </w:tcPr>
          <w:p>
            <w:pPr>
              <w:spacing w:line="360" w:lineRule="auto"/>
              <w:rPr>
                <w:rFonts w:ascii="宋体" w:hAnsi="宋体" w:cs="宋体"/>
                <w:sz w:val="24"/>
              </w:rPr>
            </w:pPr>
          </w:p>
        </w:tc>
        <w:tc>
          <w:tcPr>
            <w:tcW w:w="623" w:type="pct"/>
            <w:tcBorders>
              <w:top w:val="single" w:color="auto" w:sz="4" w:space="0"/>
              <w:bottom w:val="single" w:color="auto" w:sz="4" w:space="0"/>
            </w:tcBorders>
          </w:tcPr>
          <w:p>
            <w:pPr>
              <w:spacing w:line="360" w:lineRule="auto"/>
              <w:rPr>
                <w:rFonts w:ascii="宋体" w:hAnsi="宋体" w:cs="宋体"/>
                <w:sz w:val="24"/>
              </w:rPr>
            </w:pPr>
          </w:p>
        </w:tc>
        <w:tc>
          <w:tcPr>
            <w:tcW w:w="350" w:type="pct"/>
            <w:tcBorders>
              <w:top w:val="single" w:color="auto" w:sz="4" w:space="0"/>
              <w:bottom w:val="single" w:color="auto" w:sz="4" w:space="0"/>
            </w:tcBorders>
          </w:tcPr>
          <w:p>
            <w:pPr>
              <w:spacing w:line="360" w:lineRule="auto"/>
              <w:rPr>
                <w:rFonts w:ascii="宋体" w:hAnsi="宋体" w:cs="宋体"/>
                <w:sz w:val="24"/>
              </w:rPr>
            </w:pPr>
          </w:p>
        </w:tc>
        <w:tc>
          <w:tcPr>
            <w:tcW w:w="359" w:type="pct"/>
            <w:tcBorders>
              <w:top w:val="single" w:color="auto" w:sz="4" w:space="0"/>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nil"/>
            </w:tcBorders>
          </w:tcPr>
          <w:p>
            <w:pPr>
              <w:spacing w:line="360" w:lineRule="auto"/>
              <w:rPr>
                <w:rFonts w:ascii="宋体" w:hAnsi="宋体" w:cs="宋体"/>
                <w:sz w:val="24"/>
              </w:rPr>
            </w:pPr>
          </w:p>
        </w:tc>
        <w:tc>
          <w:tcPr>
            <w:tcW w:w="623" w:type="pct"/>
            <w:tcBorders>
              <w:top w:val="single" w:color="auto" w:sz="4" w:space="0"/>
              <w:bottom w:val="nil"/>
            </w:tcBorders>
          </w:tcPr>
          <w:p>
            <w:pPr>
              <w:spacing w:line="360" w:lineRule="auto"/>
              <w:rPr>
                <w:rFonts w:ascii="宋体" w:hAnsi="宋体" w:cs="宋体"/>
                <w:sz w:val="24"/>
              </w:rPr>
            </w:pPr>
          </w:p>
        </w:tc>
        <w:tc>
          <w:tcPr>
            <w:tcW w:w="350" w:type="pct"/>
            <w:tcBorders>
              <w:top w:val="single" w:color="auto" w:sz="4" w:space="0"/>
              <w:bottom w:val="nil"/>
            </w:tcBorders>
          </w:tcPr>
          <w:p>
            <w:pPr>
              <w:spacing w:line="360" w:lineRule="auto"/>
              <w:rPr>
                <w:rFonts w:ascii="宋体" w:hAnsi="宋体" w:cs="宋体"/>
                <w:sz w:val="24"/>
              </w:rPr>
            </w:pPr>
          </w:p>
        </w:tc>
        <w:tc>
          <w:tcPr>
            <w:tcW w:w="359" w:type="pct"/>
            <w:tcBorders>
              <w:top w:val="single" w:color="auto" w:sz="4" w:space="0"/>
              <w:bottom w:val="nil"/>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left w:val="single" w:color="000000" w:sz="4" w:space="0"/>
              <w:bottom w:val="single" w:color="auto" w:sz="4" w:space="0"/>
            </w:tcBorders>
          </w:tcPr>
          <w:p>
            <w:pPr>
              <w:spacing w:line="360" w:lineRule="auto"/>
              <w:rPr>
                <w:rFonts w:ascii="宋体" w:hAnsi="宋体" w:cs="宋体"/>
                <w:sz w:val="24"/>
              </w:rPr>
            </w:pPr>
          </w:p>
        </w:tc>
        <w:tc>
          <w:tcPr>
            <w:tcW w:w="623" w:type="pct"/>
            <w:tcBorders>
              <w:bottom w:val="single" w:color="auto" w:sz="4" w:space="0"/>
            </w:tcBorders>
          </w:tcPr>
          <w:p>
            <w:pPr>
              <w:spacing w:line="360" w:lineRule="auto"/>
              <w:rPr>
                <w:rFonts w:ascii="宋体" w:hAnsi="宋体" w:cs="宋体"/>
                <w:sz w:val="24"/>
              </w:rPr>
            </w:pPr>
          </w:p>
        </w:tc>
        <w:tc>
          <w:tcPr>
            <w:tcW w:w="350" w:type="pct"/>
            <w:tcBorders>
              <w:bottom w:val="single" w:color="auto" w:sz="4" w:space="0"/>
            </w:tcBorders>
          </w:tcPr>
          <w:p>
            <w:pPr>
              <w:spacing w:line="360" w:lineRule="auto"/>
              <w:rPr>
                <w:rFonts w:ascii="宋体" w:hAnsi="宋体" w:cs="宋体"/>
                <w:sz w:val="24"/>
              </w:rPr>
            </w:pPr>
          </w:p>
        </w:tc>
        <w:tc>
          <w:tcPr>
            <w:tcW w:w="359" w:type="pct"/>
            <w:tcBorders>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76" w:type="pct"/>
            <w:tcBorders>
              <w:top w:val="single" w:color="auto" w:sz="4" w:space="0"/>
              <w:left w:val="single" w:color="000000" w:sz="4" w:space="0"/>
              <w:bottom w:val="single" w:color="auto" w:sz="4" w:space="0"/>
            </w:tcBorders>
          </w:tcPr>
          <w:p>
            <w:pPr>
              <w:spacing w:line="360" w:lineRule="auto"/>
              <w:rPr>
                <w:rFonts w:ascii="宋体" w:hAnsi="宋体" w:cs="宋体"/>
                <w:sz w:val="24"/>
              </w:rPr>
            </w:pPr>
          </w:p>
        </w:tc>
        <w:tc>
          <w:tcPr>
            <w:tcW w:w="623" w:type="pct"/>
            <w:tcBorders>
              <w:top w:val="single" w:color="auto" w:sz="4" w:space="0"/>
              <w:bottom w:val="single" w:color="auto" w:sz="4" w:space="0"/>
            </w:tcBorders>
          </w:tcPr>
          <w:p>
            <w:pPr>
              <w:spacing w:line="360" w:lineRule="auto"/>
              <w:rPr>
                <w:rFonts w:ascii="宋体" w:hAnsi="宋体" w:cs="宋体"/>
                <w:sz w:val="24"/>
              </w:rPr>
            </w:pPr>
          </w:p>
        </w:tc>
        <w:tc>
          <w:tcPr>
            <w:tcW w:w="350" w:type="pct"/>
            <w:tcBorders>
              <w:top w:val="single" w:color="auto" w:sz="4" w:space="0"/>
              <w:bottom w:val="single" w:color="auto" w:sz="4" w:space="0"/>
            </w:tcBorders>
          </w:tcPr>
          <w:p>
            <w:pPr>
              <w:spacing w:line="360" w:lineRule="auto"/>
              <w:rPr>
                <w:rFonts w:ascii="宋体" w:hAnsi="宋体" w:cs="宋体"/>
                <w:sz w:val="24"/>
              </w:rPr>
            </w:pPr>
          </w:p>
        </w:tc>
        <w:tc>
          <w:tcPr>
            <w:tcW w:w="359" w:type="pct"/>
            <w:tcBorders>
              <w:top w:val="single" w:color="auto" w:sz="4" w:space="0"/>
              <w:bottom w:val="single" w:color="auto" w:sz="4" w:space="0"/>
            </w:tcBorders>
          </w:tcPr>
          <w:p>
            <w:pPr>
              <w:spacing w:line="360" w:lineRule="auto"/>
              <w:rPr>
                <w:rFonts w:ascii="宋体" w:hAnsi="宋体" w:cs="宋体"/>
                <w:sz w:val="24"/>
              </w:rPr>
            </w:pPr>
          </w:p>
        </w:tc>
        <w:tc>
          <w:tcPr>
            <w:tcW w:w="789" w:type="pct"/>
          </w:tcPr>
          <w:p>
            <w:pPr>
              <w:spacing w:line="360" w:lineRule="auto"/>
              <w:rPr>
                <w:rFonts w:ascii="宋体" w:hAnsi="宋体" w:cs="宋体"/>
                <w:sz w:val="24"/>
              </w:rPr>
            </w:pPr>
          </w:p>
        </w:tc>
        <w:tc>
          <w:tcPr>
            <w:tcW w:w="718" w:type="pct"/>
          </w:tcPr>
          <w:p>
            <w:pPr>
              <w:spacing w:line="360" w:lineRule="auto"/>
              <w:rPr>
                <w:rFonts w:ascii="宋体" w:hAnsi="宋体" w:cs="宋体"/>
                <w:sz w:val="24"/>
              </w:rPr>
            </w:pPr>
          </w:p>
        </w:tc>
        <w:tc>
          <w:tcPr>
            <w:tcW w:w="1131" w:type="pct"/>
          </w:tcPr>
          <w:p>
            <w:pPr>
              <w:spacing w:line="360" w:lineRule="auto"/>
              <w:rPr>
                <w:rFonts w:ascii="宋体" w:hAnsi="宋体" w:cs="宋体"/>
                <w:sz w:val="24"/>
              </w:rPr>
            </w:pPr>
          </w:p>
        </w:tc>
        <w:tc>
          <w:tcPr>
            <w:tcW w:w="650" w:type="pct"/>
            <w:tcBorders>
              <w:right w:val="single" w:color="000000" w:sz="4" w:space="0"/>
            </w:tcBorders>
          </w:tcPr>
          <w:p>
            <w:pPr>
              <w:spacing w:line="360" w:lineRule="auto"/>
              <w:rPr>
                <w:rFonts w:ascii="宋体" w:hAnsi="宋体" w:cs="宋体"/>
                <w:sz w:val="24"/>
              </w:rPr>
            </w:pPr>
          </w:p>
        </w:tc>
      </w:tr>
    </w:tbl>
    <w:p>
      <w:pPr>
        <w:spacing w:line="360" w:lineRule="auto"/>
        <w:rPr>
          <w:rFonts w:ascii="宋体" w:hAnsi="宋体" w:cs="宋体"/>
          <w:b/>
          <w:bCs/>
          <w:sz w:val="32"/>
          <w:szCs w:val="32"/>
        </w:rPr>
      </w:pPr>
      <w:r>
        <w:rPr>
          <w:rFonts w:hint="eastAsia" w:ascii="宋体" w:hAnsi="宋体" w:cs="宋体"/>
          <w:sz w:val="24"/>
        </w:rPr>
        <w:br w:type="page"/>
      </w:r>
      <w:bookmarkStart w:id="56" w:name="_Toc421721288"/>
      <w:bookmarkStart w:id="57" w:name="_Toc143935467"/>
      <w:bookmarkStart w:id="58" w:name="_Toc143935514"/>
      <w:r>
        <w:rPr>
          <w:rFonts w:hint="eastAsia" w:ascii="宋体" w:hAnsi="宋体" w:cs="宋体"/>
          <w:b/>
          <w:bCs/>
          <w:sz w:val="32"/>
          <w:szCs w:val="32"/>
        </w:rPr>
        <w:t>附件11 大件部件情况</w:t>
      </w:r>
      <w:bookmarkEnd w:id="56"/>
      <w:bookmarkEnd w:id="57"/>
      <w:bookmarkEnd w:id="58"/>
    </w:p>
    <w:p>
      <w:pPr>
        <w:spacing w:line="360" w:lineRule="auto"/>
        <w:rPr>
          <w:rFonts w:ascii="宋体" w:hAnsi="宋体" w:cs="宋体"/>
          <w:sz w:val="24"/>
        </w:rPr>
      </w:pP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522"/>
        <w:gridCol w:w="1045"/>
        <w:gridCol w:w="821"/>
        <w:gridCol w:w="898"/>
        <w:gridCol w:w="821"/>
        <w:gridCol w:w="821"/>
        <w:gridCol w:w="896"/>
        <w:gridCol w:w="1045"/>
        <w:gridCol w:w="821"/>
        <w:gridCol w:w="6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12" w:type="pct"/>
            <w:vMerge w:val="restart"/>
            <w:tcBorders>
              <w:top w:val="single" w:color="000000" w:sz="4" w:space="0"/>
              <w:left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序号</w:t>
            </w:r>
          </w:p>
        </w:tc>
        <w:tc>
          <w:tcPr>
            <w:tcW w:w="625" w:type="pct"/>
            <w:vMerge w:val="restar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部件</w:t>
            </w:r>
          </w:p>
          <w:p>
            <w:pPr>
              <w:spacing w:line="360" w:lineRule="auto"/>
              <w:rPr>
                <w:rFonts w:ascii="宋体" w:hAnsi="宋体" w:cs="宋体"/>
                <w:sz w:val="24"/>
              </w:rPr>
            </w:pPr>
            <w:r>
              <w:rPr>
                <w:rFonts w:hint="eastAsia" w:ascii="宋体" w:hAnsi="宋体" w:cs="宋体"/>
                <w:sz w:val="24"/>
              </w:rPr>
              <w:t>名称</w:t>
            </w:r>
          </w:p>
        </w:tc>
        <w:tc>
          <w:tcPr>
            <w:tcW w:w="491" w:type="pct"/>
            <w:vMerge w:val="restar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数量</w:t>
            </w:r>
          </w:p>
        </w:tc>
        <w:tc>
          <w:tcPr>
            <w:tcW w:w="1028" w:type="pct"/>
            <w:gridSpan w:val="2"/>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尺寸（m)</w:t>
            </w:r>
          </w:p>
          <w:p>
            <w:pPr>
              <w:spacing w:line="360" w:lineRule="auto"/>
              <w:rPr>
                <w:rFonts w:ascii="宋体" w:hAnsi="宋体" w:cs="宋体"/>
                <w:sz w:val="24"/>
              </w:rPr>
            </w:pPr>
            <w:r>
              <w:rPr>
                <w:rFonts w:hint="eastAsia" w:ascii="宋体" w:hAnsi="宋体" w:cs="宋体"/>
                <w:sz w:val="24"/>
              </w:rPr>
              <w:t>长×宽×高</w:t>
            </w:r>
          </w:p>
        </w:tc>
        <w:tc>
          <w:tcPr>
            <w:tcW w:w="1027" w:type="pct"/>
            <w:gridSpan w:val="2"/>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重量</w:t>
            </w:r>
          </w:p>
          <w:p>
            <w:pPr>
              <w:spacing w:line="360" w:lineRule="auto"/>
              <w:rPr>
                <w:rFonts w:ascii="宋体" w:hAnsi="宋体" w:cs="宋体"/>
                <w:sz w:val="24"/>
              </w:rPr>
            </w:pPr>
            <w:r>
              <w:rPr>
                <w:rFonts w:hint="eastAsia" w:ascii="宋体" w:hAnsi="宋体" w:cs="宋体"/>
                <w:sz w:val="24"/>
              </w:rPr>
              <w:t>（t）</w:t>
            </w:r>
          </w:p>
        </w:tc>
        <w:tc>
          <w:tcPr>
            <w:tcW w:w="625" w:type="pct"/>
            <w:vMerge w:val="restar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厂家</w:t>
            </w:r>
          </w:p>
          <w:p>
            <w:pPr>
              <w:spacing w:line="360" w:lineRule="auto"/>
              <w:rPr>
                <w:rFonts w:ascii="宋体" w:hAnsi="宋体" w:cs="宋体"/>
                <w:sz w:val="24"/>
              </w:rPr>
            </w:pPr>
            <w:r>
              <w:rPr>
                <w:rFonts w:hint="eastAsia" w:ascii="宋体" w:hAnsi="宋体" w:cs="宋体"/>
                <w:sz w:val="24"/>
              </w:rPr>
              <w:t>名称</w:t>
            </w:r>
          </w:p>
        </w:tc>
        <w:tc>
          <w:tcPr>
            <w:tcW w:w="491" w:type="pct"/>
            <w:vMerge w:val="restart"/>
            <w:tcBorders>
              <w:top w:val="single" w:color="000000" w:sz="4" w:space="0"/>
              <w:bottom w:val="nil"/>
            </w:tcBorders>
            <w:vAlign w:val="center"/>
          </w:tcPr>
          <w:p>
            <w:pPr>
              <w:spacing w:line="360" w:lineRule="auto"/>
              <w:rPr>
                <w:rFonts w:ascii="宋体" w:hAnsi="宋体" w:cs="宋体"/>
                <w:sz w:val="24"/>
              </w:rPr>
            </w:pPr>
            <w:r>
              <w:rPr>
                <w:rFonts w:hint="eastAsia" w:ascii="宋体" w:hAnsi="宋体" w:cs="宋体"/>
                <w:sz w:val="24"/>
              </w:rPr>
              <w:t>部件</w:t>
            </w:r>
          </w:p>
          <w:p>
            <w:pPr>
              <w:spacing w:line="360" w:lineRule="auto"/>
              <w:rPr>
                <w:rFonts w:ascii="宋体" w:hAnsi="宋体" w:cs="宋体"/>
                <w:sz w:val="24"/>
              </w:rPr>
            </w:pPr>
            <w:r>
              <w:rPr>
                <w:rFonts w:hint="eastAsia" w:ascii="宋体" w:hAnsi="宋体" w:cs="宋体"/>
                <w:sz w:val="24"/>
              </w:rPr>
              <w:t>产地</w:t>
            </w:r>
          </w:p>
        </w:tc>
        <w:tc>
          <w:tcPr>
            <w:tcW w:w="401" w:type="pct"/>
            <w:vMerge w:val="restart"/>
            <w:tcBorders>
              <w:top w:val="single" w:color="000000" w:sz="4" w:space="0"/>
              <w:bottom w:val="nil"/>
              <w:right w:val="single" w:color="000000" w:sz="4" w:space="0"/>
            </w:tcBorders>
            <w:vAlign w:val="center"/>
          </w:tcPr>
          <w:p>
            <w:pPr>
              <w:spacing w:line="360" w:lineRule="auto"/>
              <w:rPr>
                <w:rFonts w:ascii="宋体" w:hAnsi="宋体" w:cs="宋体"/>
                <w:sz w:val="24"/>
              </w:rPr>
            </w:pPr>
            <w:r>
              <w:rPr>
                <w:rFonts w:hint="eastAsia" w:ascii="宋体" w:hAnsi="宋体" w:cs="宋体"/>
                <w:sz w:val="24"/>
              </w:rPr>
              <w:t>备  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12" w:type="pct"/>
            <w:vMerge w:val="continue"/>
            <w:tcBorders>
              <w:top w:val="nil"/>
              <w:left w:val="single" w:color="000000" w:sz="4" w:space="0"/>
            </w:tcBorders>
          </w:tcPr>
          <w:p>
            <w:pPr>
              <w:spacing w:line="360" w:lineRule="auto"/>
              <w:rPr>
                <w:rFonts w:ascii="宋体" w:hAnsi="宋体" w:cs="宋体"/>
                <w:sz w:val="24"/>
              </w:rPr>
            </w:pPr>
          </w:p>
        </w:tc>
        <w:tc>
          <w:tcPr>
            <w:tcW w:w="625" w:type="pct"/>
            <w:vMerge w:val="continue"/>
            <w:tcBorders>
              <w:top w:val="nil"/>
            </w:tcBorders>
          </w:tcPr>
          <w:p>
            <w:pPr>
              <w:spacing w:line="360" w:lineRule="auto"/>
              <w:rPr>
                <w:rFonts w:ascii="宋体" w:hAnsi="宋体" w:cs="宋体"/>
                <w:sz w:val="24"/>
              </w:rPr>
            </w:pPr>
          </w:p>
        </w:tc>
        <w:tc>
          <w:tcPr>
            <w:tcW w:w="491" w:type="pct"/>
            <w:vMerge w:val="continue"/>
            <w:tcBorders>
              <w:top w:val="nil"/>
            </w:tcBorders>
          </w:tcPr>
          <w:p>
            <w:pPr>
              <w:spacing w:line="360" w:lineRule="auto"/>
              <w:rPr>
                <w:rFonts w:ascii="宋体" w:hAnsi="宋体" w:cs="宋体"/>
                <w:sz w:val="24"/>
              </w:rPr>
            </w:pPr>
          </w:p>
        </w:tc>
        <w:tc>
          <w:tcPr>
            <w:tcW w:w="537" w:type="pct"/>
          </w:tcPr>
          <w:p>
            <w:pPr>
              <w:spacing w:line="360" w:lineRule="auto"/>
              <w:rPr>
                <w:rFonts w:ascii="宋体" w:hAnsi="宋体" w:cs="宋体"/>
                <w:sz w:val="24"/>
              </w:rPr>
            </w:pPr>
            <w:r>
              <w:rPr>
                <w:rFonts w:hint="eastAsia" w:ascii="宋体" w:hAnsi="宋体" w:cs="宋体"/>
                <w:sz w:val="24"/>
              </w:rPr>
              <w:t>包装</w:t>
            </w:r>
          </w:p>
        </w:tc>
        <w:tc>
          <w:tcPr>
            <w:tcW w:w="491" w:type="pct"/>
          </w:tcPr>
          <w:p>
            <w:pPr>
              <w:spacing w:line="360" w:lineRule="auto"/>
              <w:rPr>
                <w:rFonts w:ascii="宋体" w:hAnsi="宋体" w:cs="宋体"/>
                <w:sz w:val="24"/>
              </w:rPr>
            </w:pPr>
            <w:r>
              <w:rPr>
                <w:rFonts w:hint="eastAsia" w:ascii="宋体" w:hAnsi="宋体" w:cs="宋体"/>
                <w:sz w:val="24"/>
              </w:rPr>
              <w:t>未包装</w:t>
            </w:r>
          </w:p>
        </w:tc>
        <w:tc>
          <w:tcPr>
            <w:tcW w:w="491" w:type="pct"/>
          </w:tcPr>
          <w:p>
            <w:pPr>
              <w:spacing w:line="360" w:lineRule="auto"/>
              <w:rPr>
                <w:rFonts w:ascii="宋体" w:hAnsi="宋体" w:cs="宋体"/>
                <w:sz w:val="24"/>
              </w:rPr>
            </w:pPr>
            <w:r>
              <w:rPr>
                <w:rFonts w:hint="eastAsia" w:ascii="宋体" w:hAnsi="宋体" w:cs="宋体"/>
                <w:sz w:val="24"/>
              </w:rPr>
              <w:t>包装</w:t>
            </w:r>
          </w:p>
        </w:tc>
        <w:tc>
          <w:tcPr>
            <w:tcW w:w="536" w:type="pct"/>
          </w:tcPr>
          <w:p>
            <w:pPr>
              <w:spacing w:line="360" w:lineRule="auto"/>
              <w:rPr>
                <w:rFonts w:ascii="宋体" w:hAnsi="宋体" w:cs="宋体"/>
                <w:sz w:val="24"/>
              </w:rPr>
            </w:pPr>
            <w:r>
              <w:rPr>
                <w:rFonts w:hint="eastAsia" w:ascii="宋体" w:hAnsi="宋体" w:cs="宋体"/>
                <w:sz w:val="24"/>
              </w:rPr>
              <w:t>未包装</w:t>
            </w:r>
          </w:p>
        </w:tc>
        <w:tc>
          <w:tcPr>
            <w:tcW w:w="625" w:type="pct"/>
            <w:vMerge w:val="continue"/>
            <w:tcBorders>
              <w:top w:val="nil"/>
            </w:tcBorders>
          </w:tcPr>
          <w:p>
            <w:pPr>
              <w:spacing w:line="360" w:lineRule="auto"/>
              <w:rPr>
                <w:rFonts w:ascii="宋体" w:hAnsi="宋体" w:cs="宋体"/>
                <w:sz w:val="24"/>
              </w:rPr>
            </w:pPr>
          </w:p>
        </w:tc>
        <w:tc>
          <w:tcPr>
            <w:tcW w:w="491" w:type="pct"/>
            <w:vMerge w:val="continue"/>
            <w:tcBorders>
              <w:top w:val="nil"/>
            </w:tcBorders>
          </w:tcPr>
          <w:p>
            <w:pPr>
              <w:spacing w:line="360" w:lineRule="auto"/>
              <w:rPr>
                <w:rFonts w:ascii="宋体" w:hAnsi="宋体" w:cs="宋体"/>
                <w:sz w:val="24"/>
              </w:rPr>
            </w:pPr>
          </w:p>
        </w:tc>
        <w:tc>
          <w:tcPr>
            <w:tcW w:w="401" w:type="pct"/>
            <w:vMerge w:val="continue"/>
            <w:tcBorders>
              <w:top w:val="nil"/>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tcBorders>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7"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6" w:type="pct"/>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01"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tcBorders>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7"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6" w:type="pct"/>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01"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tcBorders>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7"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6" w:type="pct"/>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01"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tcBorders>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7"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6" w:type="pct"/>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01"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tcBorders>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7"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536" w:type="pct"/>
          </w:tcPr>
          <w:p>
            <w:pPr>
              <w:spacing w:line="360" w:lineRule="auto"/>
              <w:rPr>
                <w:rFonts w:ascii="宋体" w:hAnsi="宋体" w:cs="宋体"/>
                <w:sz w:val="24"/>
              </w:rPr>
            </w:pPr>
          </w:p>
        </w:tc>
        <w:tc>
          <w:tcPr>
            <w:tcW w:w="625" w:type="pct"/>
          </w:tcPr>
          <w:p>
            <w:pPr>
              <w:spacing w:line="360" w:lineRule="auto"/>
              <w:rPr>
                <w:rFonts w:ascii="宋体" w:hAnsi="宋体" w:cs="宋体"/>
                <w:sz w:val="24"/>
              </w:rPr>
            </w:pPr>
          </w:p>
        </w:tc>
        <w:tc>
          <w:tcPr>
            <w:tcW w:w="491" w:type="pct"/>
          </w:tcPr>
          <w:p>
            <w:pPr>
              <w:spacing w:line="360" w:lineRule="auto"/>
              <w:rPr>
                <w:rFonts w:ascii="宋体" w:hAnsi="宋体" w:cs="宋体"/>
                <w:sz w:val="24"/>
              </w:rPr>
            </w:pPr>
          </w:p>
        </w:tc>
        <w:tc>
          <w:tcPr>
            <w:tcW w:w="401"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12" w:type="pct"/>
            <w:tcBorders>
              <w:left w:val="single" w:color="000000" w:sz="4" w:space="0"/>
              <w:bottom w:val="single" w:color="000000" w:sz="4" w:space="0"/>
            </w:tcBorders>
          </w:tcPr>
          <w:p>
            <w:pPr>
              <w:spacing w:line="360" w:lineRule="auto"/>
              <w:rPr>
                <w:rFonts w:ascii="宋体" w:hAnsi="宋体" w:cs="宋体"/>
                <w:sz w:val="24"/>
              </w:rPr>
            </w:pPr>
          </w:p>
        </w:tc>
        <w:tc>
          <w:tcPr>
            <w:tcW w:w="625" w:type="pct"/>
            <w:tcBorders>
              <w:bottom w:val="single" w:color="000000" w:sz="4" w:space="0"/>
            </w:tcBorders>
          </w:tcPr>
          <w:p>
            <w:pPr>
              <w:spacing w:line="360" w:lineRule="auto"/>
              <w:rPr>
                <w:rFonts w:ascii="宋体" w:hAnsi="宋体" w:cs="宋体"/>
                <w:sz w:val="24"/>
              </w:rPr>
            </w:pPr>
          </w:p>
        </w:tc>
        <w:tc>
          <w:tcPr>
            <w:tcW w:w="491" w:type="pct"/>
            <w:tcBorders>
              <w:bottom w:val="single" w:color="000000" w:sz="4" w:space="0"/>
            </w:tcBorders>
          </w:tcPr>
          <w:p>
            <w:pPr>
              <w:spacing w:line="360" w:lineRule="auto"/>
              <w:rPr>
                <w:rFonts w:ascii="宋体" w:hAnsi="宋体" w:cs="宋体"/>
                <w:sz w:val="24"/>
              </w:rPr>
            </w:pPr>
          </w:p>
        </w:tc>
        <w:tc>
          <w:tcPr>
            <w:tcW w:w="537" w:type="pct"/>
            <w:tcBorders>
              <w:bottom w:val="single" w:color="000000" w:sz="4" w:space="0"/>
            </w:tcBorders>
          </w:tcPr>
          <w:p>
            <w:pPr>
              <w:spacing w:line="360" w:lineRule="auto"/>
              <w:rPr>
                <w:rFonts w:ascii="宋体" w:hAnsi="宋体" w:cs="宋体"/>
                <w:sz w:val="24"/>
              </w:rPr>
            </w:pPr>
          </w:p>
        </w:tc>
        <w:tc>
          <w:tcPr>
            <w:tcW w:w="491" w:type="pct"/>
            <w:tcBorders>
              <w:bottom w:val="single" w:color="000000" w:sz="4" w:space="0"/>
            </w:tcBorders>
          </w:tcPr>
          <w:p>
            <w:pPr>
              <w:spacing w:line="360" w:lineRule="auto"/>
              <w:rPr>
                <w:rFonts w:ascii="宋体" w:hAnsi="宋体" w:cs="宋体"/>
                <w:sz w:val="24"/>
              </w:rPr>
            </w:pPr>
          </w:p>
        </w:tc>
        <w:tc>
          <w:tcPr>
            <w:tcW w:w="491" w:type="pct"/>
            <w:tcBorders>
              <w:bottom w:val="single" w:color="000000" w:sz="4" w:space="0"/>
            </w:tcBorders>
          </w:tcPr>
          <w:p>
            <w:pPr>
              <w:spacing w:line="360" w:lineRule="auto"/>
              <w:rPr>
                <w:rFonts w:ascii="宋体" w:hAnsi="宋体" w:cs="宋体"/>
                <w:sz w:val="24"/>
              </w:rPr>
            </w:pPr>
          </w:p>
        </w:tc>
        <w:tc>
          <w:tcPr>
            <w:tcW w:w="536" w:type="pct"/>
            <w:tcBorders>
              <w:bottom w:val="single" w:color="000000" w:sz="4" w:space="0"/>
            </w:tcBorders>
          </w:tcPr>
          <w:p>
            <w:pPr>
              <w:spacing w:line="360" w:lineRule="auto"/>
              <w:rPr>
                <w:rFonts w:ascii="宋体" w:hAnsi="宋体" w:cs="宋体"/>
                <w:sz w:val="24"/>
              </w:rPr>
            </w:pPr>
          </w:p>
        </w:tc>
        <w:tc>
          <w:tcPr>
            <w:tcW w:w="625" w:type="pct"/>
            <w:tcBorders>
              <w:bottom w:val="single" w:color="000000" w:sz="4" w:space="0"/>
            </w:tcBorders>
          </w:tcPr>
          <w:p>
            <w:pPr>
              <w:spacing w:line="360" w:lineRule="auto"/>
              <w:rPr>
                <w:rFonts w:ascii="宋体" w:hAnsi="宋体" w:cs="宋体"/>
                <w:sz w:val="24"/>
              </w:rPr>
            </w:pPr>
          </w:p>
        </w:tc>
        <w:tc>
          <w:tcPr>
            <w:tcW w:w="491" w:type="pct"/>
            <w:tcBorders>
              <w:bottom w:val="single" w:color="000000" w:sz="4" w:space="0"/>
            </w:tcBorders>
          </w:tcPr>
          <w:p>
            <w:pPr>
              <w:spacing w:line="360" w:lineRule="auto"/>
              <w:rPr>
                <w:rFonts w:ascii="宋体" w:hAnsi="宋体" w:cs="宋体"/>
                <w:sz w:val="24"/>
              </w:rPr>
            </w:pPr>
          </w:p>
        </w:tc>
        <w:tc>
          <w:tcPr>
            <w:tcW w:w="401" w:type="pct"/>
            <w:tcBorders>
              <w:bottom w:val="single" w:color="000000" w:sz="4" w:space="0"/>
              <w:right w:val="single" w:color="000000" w:sz="4" w:space="0"/>
            </w:tcBorders>
          </w:tcPr>
          <w:p>
            <w:pPr>
              <w:spacing w:line="360" w:lineRule="auto"/>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bookmarkStart w:id="59" w:name="_Toc399326520"/>
      <w:bookmarkStart w:id="60" w:name="_Toc399318776"/>
    </w:p>
    <w:p>
      <w:pPr>
        <w:spacing w:line="360" w:lineRule="auto"/>
        <w:rPr>
          <w:rFonts w:ascii="宋体" w:hAnsi="宋体" w:cs="宋体"/>
          <w:b/>
          <w:bCs/>
          <w:sz w:val="32"/>
          <w:szCs w:val="32"/>
        </w:rPr>
      </w:pPr>
      <w:r>
        <w:rPr>
          <w:rFonts w:hint="eastAsia" w:ascii="宋体" w:hAnsi="宋体" w:cs="宋体"/>
          <w:sz w:val="24"/>
        </w:rPr>
        <w:br w:type="page"/>
      </w:r>
      <w:bookmarkStart w:id="61" w:name="_Toc143935517"/>
      <w:bookmarkStart w:id="62" w:name="_Toc143935470"/>
      <w:bookmarkStart w:id="63" w:name="_Toc421721289"/>
      <w:r>
        <w:rPr>
          <w:rFonts w:hint="eastAsia" w:ascii="宋体" w:hAnsi="宋体" w:cs="宋体"/>
          <w:b/>
          <w:bCs/>
          <w:sz w:val="32"/>
          <w:szCs w:val="32"/>
        </w:rPr>
        <w:t xml:space="preserve">附件12 </w:t>
      </w:r>
      <w:bookmarkEnd w:id="61"/>
      <w:bookmarkEnd w:id="62"/>
      <w:r>
        <w:rPr>
          <w:rFonts w:hint="eastAsia" w:ascii="宋体" w:hAnsi="宋体" w:cs="宋体"/>
          <w:b/>
          <w:bCs/>
          <w:sz w:val="32"/>
          <w:szCs w:val="32"/>
        </w:rPr>
        <w:t>附图</w:t>
      </w:r>
      <w:bookmarkEnd w:id="63"/>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b/>
          <w:bCs/>
          <w:sz w:val="32"/>
          <w:szCs w:val="32"/>
        </w:rPr>
      </w:pPr>
      <w:bookmarkStart w:id="64" w:name="_Toc143935471"/>
      <w:bookmarkStart w:id="65" w:name="_Toc143935518"/>
      <w:bookmarkStart w:id="66" w:name="_Toc421721290"/>
      <w:r>
        <w:rPr>
          <w:rFonts w:hint="eastAsia" w:ascii="宋体" w:hAnsi="宋体" w:cs="宋体"/>
          <w:b/>
          <w:bCs/>
          <w:sz w:val="32"/>
          <w:szCs w:val="32"/>
        </w:rPr>
        <w:t>附件13 差异表</w:t>
      </w:r>
      <w:bookmarkEnd w:id="64"/>
      <w:bookmarkEnd w:id="65"/>
      <w:r>
        <w:rPr>
          <w:rFonts w:hint="eastAsia" w:ascii="宋体" w:hAnsi="宋体" w:cs="宋体"/>
          <w:b/>
          <w:bCs/>
          <w:sz w:val="32"/>
          <w:szCs w:val="32"/>
        </w:rPr>
        <w:t>（格式）</w:t>
      </w:r>
      <w:bookmarkEnd w:id="66"/>
    </w:p>
    <w:p>
      <w:pPr>
        <w:spacing w:line="360" w:lineRule="auto"/>
        <w:rPr>
          <w:rFonts w:ascii="宋体" w:hAnsi="宋体" w:cs="宋体"/>
          <w:sz w:val="24"/>
        </w:rPr>
      </w:pPr>
      <w:r>
        <w:rPr>
          <w:rFonts w:hint="eastAsia" w:ascii="宋体" w:hAnsi="宋体" w:cs="宋体"/>
          <w:sz w:val="24"/>
        </w:rPr>
        <w:tab/>
      </w:r>
      <w:r>
        <w:rPr>
          <w:rFonts w:hint="eastAsia" w:ascii="宋体" w:hAnsi="宋体" w:cs="宋体"/>
          <w:sz w:val="24"/>
        </w:rPr>
        <w:t>投标人要将投标文件和招标文件的差异之处汇集成表。技术部分和商务部分要单独列表。</w:t>
      </w:r>
    </w:p>
    <w:tbl>
      <w:tblPr>
        <w:tblStyle w:val="7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8"/>
        <w:gridCol w:w="1425"/>
        <w:gridCol w:w="2189"/>
        <w:gridCol w:w="1529"/>
        <w:gridCol w:w="21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vMerge w:val="restart"/>
            <w:tcBorders>
              <w:top w:val="single" w:color="000000" w:sz="4" w:space="0"/>
              <w:left w:val="single" w:color="000000" w:sz="4" w:space="0"/>
            </w:tcBorders>
            <w:vAlign w:val="center"/>
          </w:tcPr>
          <w:p>
            <w:pPr>
              <w:spacing w:line="360" w:lineRule="auto"/>
              <w:rPr>
                <w:rFonts w:ascii="宋体" w:hAnsi="宋体" w:cs="宋体"/>
                <w:sz w:val="24"/>
              </w:rPr>
            </w:pPr>
            <w:r>
              <w:rPr>
                <w:rFonts w:hint="eastAsia" w:ascii="宋体" w:hAnsi="宋体" w:cs="宋体"/>
                <w:sz w:val="24"/>
              </w:rPr>
              <w:t>序号</w:t>
            </w:r>
          </w:p>
        </w:tc>
        <w:tc>
          <w:tcPr>
            <w:tcW w:w="2161" w:type="pct"/>
            <w:gridSpan w:val="2"/>
            <w:tcBorders>
              <w:top w:val="single" w:color="000000" w:sz="4" w:space="0"/>
            </w:tcBorders>
            <w:vAlign w:val="center"/>
          </w:tcPr>
          <w:p>
            <w:pPr>
              <w:spacing w:line="360" w:lineRule="auto"/>
              <w:rPr>
                <w:rFonts w:ascii="宋体" w:hAnsi="宋体" w:cs="宋体"/>
                <w:sz w:val="24"/>
              </w:rPr>
            </w:pPr>
            <w:r>
              <w:rPr>
                <w:rFonts w:hint="eastAsia" w:ascii="宋体" w:hAnsi="宋体" w:cs="宋体"/>
                <w:sz w:val="24"/>
              </w:rPr>
              <w:t>招标文件</w:t>
            </w:r>
          </w:p>
        </w:tc>
        <w:tc>
          <w:tcPr>
            <w:tcW w:w="2218" w:type="pct"/>
            <w:gridSpan w:val="2"/>
            <w:tcBorders>
              <w:top w:val="single" w:color="000000" w:sz="4" w:space="0"/>
              <w:right w:val="single" w:color="000000" w:sz="4" w:space="0"/>
            </w:tcBorders>
            <w:vAlign w:val="center"/>
          </w:tcPr>
          <w:p>
            <w:pPr>
              <w:spacing w:line="360" w:lineRule="auto"/>
              <w:rPr>
                <w:rFonts w:ascii="宋体" w:hAnsi="宋体" w:cs="宋体"/>
                <w:sz w:val="24"/>
              </w:rPr>
            </w:pPr>
            <w:r>
              <w:rPr>
                <w:rFonts w:hint="eastAsia" w:ascii="宋体" w:hAnsi="宋体" w:cs="宋体"/>
                <w:sz w:val="24"/>
              </w:rPr>
              <w:t>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vMerge w:val="continue"/>
            <w:tcBorders>
              <w:left w:val="single" w:color="000000" w:sz="4" w:space="0"/>
            </w:tcBorders>
            <w:vAlign w:val="center"/>
          </w:tcPr>
          <w:p>
            <w:pPr>
              <w:spacing w:line="360" w:lineRule="auto"/>
              <w:rPr>
                <w:rFonts w:ascii="宋体" w:hAnsi="宋体" w:cs="宋体"/>
                <w:sz w:val="24"/>
              </w:rPr>
            </w:pPr>
          </w:p>
        </w:tc>
        <w:tc>
          <w:tcPr>
            <w:tcW w:w="852" w:type="pct"/>
            <w:vAlign w:val="center"/>
          </w:tcPr>
          <w:p>
            <w:pPr>
              <w:spacing w:line="360" w:lineRule="auto"/>
              <w:rPr>
                <w:rFonts w:ascii="宋体" w:hAnsi="宋体" w:cs="宋体"/>
                <w:sz w:val="24"/>
              </w:rPr>
            </w:pPr>
            <w:r>
              <w:rPr>
                <w:rFonts w:hint="eastAsia" w:ascii="宋体" w:hAnsi="宋体" w:cs="宋体"/>
                <w:sz w:val="24"/>
              </w:rPr>
              <w:t>条目</w:t>
            </w:r>
          </w:p>
        </w:tc>
        <w:tc>
          <w:tcPr>
            <w:tcW w:w="1309" w:type="pct"/>
            <w:vAlign w:val="center"/>
          </w:tcPr>
          <w:p>
            <w:pPr>
              <w:spacing w:line="360" w:lineRule="auto"/>
              <w:rPr>
                <w:rFonts w:ascii="宋体" w:hAnsi="宋体" w:cs="宋体"/>
                <w:sz w:val="24"/>
              </w:rPr>
            </w:pPr>
            <w:r>
              <w:rPr>
                <w:rFonts w:hint="eastAsia" w:ascii="宋体" w:hAnsi="宋体" w:cs="宋体"/>
                <w:sz w:val="24"/>
              </w:rPr>
              <w:t>简要内容</w:t>
            </w:r>
          </w:p>
        </w:tc>
        <w:tc>
          <w:tcPr>
            <w:tcW w:w="914" w:type="pct"/>
            <w:vAlign w:val="center"/>
          </w:tcPr>
          <w:p>
            <w:pPr>
              <w:spacing w:line="360" w:lineRule="auto"/>
              <w:rPr>
                <w:rFonts w:ascii="宋体" w:hAnsi="宋体" w:cs="宋体"/>
                <w:sz w:val="24"/>
              </w:rPr>
            </w:pPr>
            <w:r>
              <w:rPr>
                <w:rFonts w:hint="eastAsia" w:ascii="宋体" w:hAnsi="宋体" w:cs="宋体"/>
                <w:sz w:val="24"/>
              </w:rPr>
              <w:t>条目</w:t>
            </w:r>
          </w:p>
        </w:tc>
        <w:tc>
          <w:tcPr>
            <w:tcW w:w="1304" w:type="pct"/>
            <w:tcBorders>
              <w:right w:val="single" w:color="000000" w:sz="4" w:space="0"/>
            </w:tcBorders>
            <w:vAlign w:val="center"/>
          </w:tcPr>
          <w:p>
            <w:pPr>
              <w:spacing w:line="360" w:lineRule="auto"/>
              <w:rPr>
                <w:rFonts w:ascii="宋体" w:hAnsi="宋体" w:cs="宋体"/>
                <w:sz w:val="24"/>
              </w:rPr>
            </w:pPr>
            <w:r>
              <w:rPr>
                <w:rFonts w:hint="eastAsia" w:ascii="宋体" w:hAnsi="宋体" w:cs="宋体"/>
                <w:sz w:val="24"/>
              </w:rPr>
              <w:t>简要内容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21" w:type="pct"/>
            <w:tcBorders>
              <w:left w:val="single" w:color="000000" w:sz="4" w:space="0"/>
            </w:tcBorders>
          </w:tcPr>
          <w:p>
            <w:pPr>
              <w:spacing w:line="360" w:lineRule="auto"/>
              <w:rPr>
                <w:rFonts w:ascii="宋体" w:hAnsi="宋体" w:cs="宋体"/>
                <w:sz w:val="24"/>
              </w:rPr>
            </w:pPr>
          </w:p>
        </w:tc>
        <w:tc>
          <w:tcPr>
            <w:tcW w:w="852" w:type="pct"/>
          </w:tcPr>
          <w:p>
            <w:pPr>
              <w:spacing w:line="360" w:lineRule="auto"/>
              <w:rPr>
                <w:rFonts w:ascii="宋体" w:hAnsi="宋体" w:cs="宋体"/>
                <w:sz w:val="24"/>
              </w:rPr>
            </w:pPr>
          </w:p>
        </w:tc>
        <w:tc>
          <w:tcPr>
            <w:tcW w:w="1309" w:type="pct"/>
          </w:tcPr>
          <w:p>
            <w:pPr>
              <w:spacing w:line="360" w:lineRule="auto"/>
              <w:rPr>
                <w:rFonts w:ascii="宋体" w:hAnsi="宋体" w:cs="宋体"/>
                <w:sz w:val="24"/>
              </w:rPr>
            </w:pPr>
          </w:p>
        </w:tc>
        <w:tc>
          <w:tcPr>
            <w:tcW w:w="914" w:type="pct"/>
          </w:tcPr>
          <w:p>
            <w:pPr>
              <w:spacing w:line="360" w:lineRule="auto"/>
              <w:rPr>
                <w:rFonts w:ascii="宋体" w:hAnsi="宋体" w:cs="宋体"/>
                <w:sz w:val="24"/>
              </w:rPr>
            </w:pPr>
          </w:p>
        </w:tc>
        <w:tc>
          <w:tcPr>
            <w:tcW w:w="1304" w:type="pct"/>
            <w:tcBorders>
              <w:right w:val="single" w:color="000000" w:sz="4" w:space="0"/>
            </w:tcBorders>
          </w:tcPr>
          <w:p>
            <w:pPr>
              <w:spacing w:line="360" w:lineRule="auto"/>
              <w:rPr>
                <w:rFonts w:ascii="宋体" w:hAnsi="宋体" w:cs="宋体"/>
                <w:sz w:val="24"/>
              </w:rPr>
            </w:pPr>
          </w:p>
        </w:tc>
      </w:tr>
    </w:tbl>
    <w:p>
      <w:pPr>
        <w:spacing w:line="360" w:lineRule="auto"/>
        <w:rPr>
          <w:rFonts w:ascii="宋体" w:hAnsi="宋体" w:cs="宋体"/>
          <w:b/>
          <w:bCs/>
          <w:sz w:val="32"/>
          <w:szCs w:val="32"/>
        </w:rPr>
      </w:pPr>
      <w:r>
        <w:rPr>
          <w:rFonts w:hint="eastAsia" w:ascii="宋体" w:hAnsi="宋体" w:cs="宋体"/>
          <w:sz w:val="24"/>
        </w:rPr>
        <w:br w:type="page"/>
      </w:r>
      <w:bookmarkStart w:id="67" w:name="_Toc143935519"/>
      <w:bookmarkStart w:id="68" w:name="_Toc143935472"/>
      <w:bookmarkStart w:id="69" w:name="_Toc421721291"/>
      <w:r>
        <w:rPr>
          <w:rFonts w:hint="eastAsia" w:ascii="宋体" w:hAnsi="宋体" w:cs="宋体"/>
          <w:b/>
          <w:bCs/>
          <w:sz w:val="32"/>
          <w:szCs w:val="32"/>
        </w:rPr>
        <w:t>附件14 投标人需要说明的其它</w:t>
      </w:r>
      <w:bookmarkEnd w:id="67"/>
      <w:bookmarkEnd w:id="68"/>
      <w:r>
        <w:rPr>
          <w:rFonts w:hint="eastAsia" w:ascii="宋体" w:hAnsi="宋体" w:cs="宋体"/>
          <w:b/>
          <w:bCs/>
          <w:sz w:val="32"/>
          <w:szCs w:val="32"/>
        </w:rPr>
        <w:t>问题</w:t>
      </w:r>
      <w:bookmarkEnd w:id="59"/>
      <w:bookmarkEnd w:id="60"/>
      <w:bookmarkEnd w:id="69"/>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隶书">
    <w:panose1 w:val="02010509060101010101"/>
    <w:charset w:val="86"/>
    <w:family w:val="modern"/>
    <w:pitch w:val="default"/>
    <w:sig w:usb0="00000001" w:usb1="080E0000" w:usb2="00000000" w:usb3="00000000" w:csb0="00040000" w:csb1="00000000"/>
  </w:font>
  <w:font w:name="CG Times">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Courier 10 Pitch">
    <w:altName w:val="Lucida Console"/>
    <w:panose1 w:val="00000000000000000000"/>
    <w:charset w:val="00"/>
    <w:family w:val="moder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长城仿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昆仑仿宋">
    <w:altName w:val="仿宋"/>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7"/>
                  <w:jc w:val="center"/>
                </w:pPr>
                <w:r>
                  <w:fldChar w:fldCharType="begin"/>
                </w:r>
                <w:r>
                  <w:instrText xml:space="preserve"> PAGE   \* MERGEFORMAT </w:instrText>
                </w:r>
                <w:r>
                  <w:fldChar w:fldCharType="separate"/>
                </w:r>
                <w:r>
                  <w:rPr>
                    <w:lang w:val="zh-CN"/>
                  </w:rPr>
                  <w:t>10</w:t>
                </w:r>
                <w:r>
                  <w:rPr>
                    <w:lang w:val="zh-CN"/>
                  </w:rPr>
                  <w:fldChar w:fldCharType="end"/>
                </w:r>
              </w:p>
            </w:txbxContent>
          </v:textbox>
        </v:shape>
      </w:pict>
    </w:r>
  </w:p>
  <w:p>
    <w:pPr>
      <w:pStyle w:val="47"/>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framePr w:wrap="around" w:vAnchor="text" w:hAnchor="margin" w:xAlign="center" w:y="1"/>
      <w:rPr>
        <w:rStyle w:val="78"/>
      </w:rPr>
    </w:pPr>
    <w:r>
      <w:rPr>
        <w:rStyle w:val="78"/>
      </w:rPr>
      <w:fldChar w:fldCharType="begin"/>
    </w:r>
    <w:r>
      <w:rPr>
        <w:rStyle w:val="78"/>
      </w:rPr>
      <w:instrText xml:space="preserve">PAGE  </w:instrText>
    </w:r>
    <w:r>
      <w:rPr>
        <w:rStyle w:val="78"/>
      </w:rPr>
      <w:fldChar w:fldCharType="end"/>
    </w:r>
  </w:p>
  <w:p>
    <w:pPr>
      <w:pStyle w:val="4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jc w:val="center"/>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7"/>
                  <w:jc w:val="center"/>
                </w:pPr>
                <w:r>
                  <w:fldChar w:fldCharType="begin"/>
                </w:r>
                <w:r>
                  <w:instrText xml:space="preserve"> PAGE   \* MERGEFORMAT </w:instrText>
                </w:r>
                <w:r>
                  <w:fldChar w:fldCharType="separate"/>
                </w:r>
                <w:r>
                  <w:rPr>
                    <w:lang w:val="zh-CN"/>
                  </w:rPr>
                  <w:t>10</w:t>
                </w:r>
                <w:r>
                  <w:rPr>
                    <w:lang w:val="zh-CN"/>
                  </w:rPr>
                  <w:fldChar w:fldCharType="end"/>
                </w:r>
              </w:p>
            </w:txbxContent>
          </v:textbox>
        </v:shape>
      </w:pict>
    </w:r>
  </w:p>
  <w:p>
    <w:pPr>
      <w:pStyle w:val="47"/>
      <w:tabs>
        <w:tab w:val="clear" w:pos="4153"/>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rPr>
        <w:rFonts w:hint="eastAsia" w:eastAsia="宋体"/>
        <w:sz w:val="18"/>
        <w:szCs w:val="18"/>
        <w:lang w:val="en-US" w:eastAsia="zh-CN"/>
      </w:rPr>
    </w:pPr>
    <w:r>
      <w:rPr>
        <w:rFonts w:hint="eastAsia" w:ascii="宋体" w:hAnsi="宋体"/>
        <w:sz w:val="18"/>
        <w:szCs w:val="18"/>
      </w:rPr>
      <w:t>河南万基控股集团2×60万千瓦机组上大压小工程</w:t>
    </w:r>
    <w:r>
      <w:rPr>
        <w:rFonts w:hint="eastAsia" w:ascii="宋体" w:hAnsi="宋体"/>
        <w:sz w:val="18"/>
        <w:szCs w:val="18"/>
        <w:lang w:val="en-US" w:eastAsia="zh-CN"/>
      </w:rPr>
      <w:t xml:space="preserve">                              煤场生活消防水泵技术规范书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1">
    <w:nsid w:val="FFFFFFFB"/>
    <w:multiLevelType w:val="multilevel"/>
    <w:tmpl w:val="FFFFFFFB"/>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0"/>
        </w:tabs>
        <w:ind w:left="0" w:firstLine="0"/>
      </w:pPr>
      <w:rPr>
        <w:rFonts w:hint="eastAsia"/>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0"/>
        </w:tabs>
        <w:ind w:left="0" w:firstLine="0"/>
      </w:pPr>
      <w:rPr>
        <w:rFonts w:hint="eastAsia"/>
      </w:rPr>
    </w:lvl>
    <w:lvl w:ilvl="4" w:tentative="0">
      <w:start w:val="1"/>
      <w:numFmt w:val="decimal"/>
      <w:lvlText w:val="(%5)"/>
      <w:lvlJc w:val="left"/>
      <w:pPr>
        <w:tabs>
          <w:tab w:val="left" w:pos="360"/>
        </w:tabs>
        <w:ind w:left="0" w:firstLine="0"/>
      </w:pPr>
      <w:rPr>
        <w:rFonts w:hint="eastAsia"/>
        <w:caps w:val="0"/>
        <w:strike w:val="0"/>
        <w:dstrike w:val="0"/>
        <w:outline w:val="0"/>
        <w:shadow w:val="0"/>
        <w:emboss w:val="0"/>
        <w:imprint w:val="0"/>
        <w:vanish w:val="0"/>
        <w:vertAlign w:val="baseline"/>
      </w:rPr>
    </w:lvl>
    <w:lvl w:ilvl="5" w:tentative="0">
      <w:start w:val="1"/>
      <w:numFmt w:val="decimal"/>
      <w:pStyle w:val="11"/>
      <w:lvlText w:val="%6)"/>
      <w:lvlJc w:val="left"/>
      <w:pPr>
        <w:tabs>
          <w:tab w:val="left" w:pos="0"/>
        </w:tabs>
        <w:ind w:left="0" w:firstLine="0"/>
      </w:pPr>
      <w:rPr>
        <w:rFonts w:hint="eastAsia"/>
      </w:rPr>
    </w:lvl>
    <w:lvl w:ilvl="6" w:tentative="0">
      <w:start w:val="1"/>
      <w:numFmt w:val="lowerLetter"/>
      <w:pStyle w:val="12"/>
      <w:lvlText w:val="(%7)"/>
      <w:lvlJc w:val="left"/>
      <w:pPr>
        <w:tabs>
          <w:tab w:val="left" w:pos="0"/>
        </w:tabs>
        <w:ind w:left="0" w:firstLine="0"/>
      </w:pPr>
      <w:rPr>
        <w:rFonts w:hint="eastAsia"/>
      </w:rPr>
    </w:lvl>
    <w:lvl w:ilvl="7" w:tentative="0">
      <w:start w:val="1"/>
      <w:numFmt w:val="lowerLetter"/>
      <w:pStyle w:val="13"/>
      <w:lvlText w:val="%8)"/>
      <w:lvlJc w:val="left"/>
      <w:pPr>
        <w:tabs>
          <w:tab w:val="left" w:pos="0"/>
        </w:tabs>
        <w:ind w:left="0" w:firstLine="0"/>
      </w:pPr>
      <w:rPr>
        <w:rFonts w:hint="eastAsia"/>
      </w:rPr>
    </w:lvl>
    <w:lvl w:ilvl="8" w:tentative="0">
      <w:start w:val="1"/>
      <w:numFmt w:val="decimal"/>
      <w:pStyle w:val="14"/>
      <w:lvlText w:val="%8).%9"/>
      <w:lvlJc w:val="left"/>
      <w:pPr>
        <w:tabs>
          <w:tab w:val="left" w:pos="0"/>
        </w:tabs>
        <w:ind w:left="0" w:firstLine="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4D6E"/>
    <w:rsid w:val="000247F7"/>
    <w:rsid w:val="000248CB"/>
    <w:rsid w:val="0002576E"/>
    <w:rsid w:val="00041F3D"/>
    <w:rsid w:val="0004472D"/>
    <w:rsid w:val="00054424"/>
    <w:rsid w:val="0005558F"/>
    <w:rsid w:val="00057AAE"/>
    <w:rsid w:val="000A0D6B"/>
    <w:rsid w:val="000C22B4"/>
    <w:rsid w:val="000C2580"/>
    <w:rsid w:val="000D7903"/>
    <w:rsid w:val="000E252C"/>
    <w:rsid w:val="000F5BB0"/>
    <w:rsid w:val="00115C11"/>
    <w:rsid w:val="0012175D"/>
    <w:rsid w:val="001375A6"/>
    <w:rsid w:val="00142320"/>
    <w:rsid w:val="00144FDC"/>
    <w:rsid w:val="00151769"/>
    <w:rsid w:val="00156C26"/>
    <w:rsid w:val="00157BDA"/>
    <w:rsid w:val="00167728"/>
    <w:rsid w:val="0018601D"/>
    <w:rsid w:val="0019574E"/>
    <w:rsid w:val="001A23CF"/>
    <w:rsid w:val="001B0758"/>
    <w:rsid w:val="001B7DE9"/>
    <w:rsid w:val="001C3C38"/>
    <w:rsid w:val="001C6B11"/>
    <w:rsid w:val="001F2BFA"/>
    <w:rsid w:val="002023DA"/>
    <w:rsid w:val="002136F1"/>
    <w:rsid w:val="002369A7"/>
    <w:rsid w:val="0024313F"/>
    <w:rsid w:val="00244A42"/>
    <w:rsid w:val="00254D1C"/>
    <w:rsid w:val="00286AED"/>
    <w:rsid w:val="002871E1"/>
    <w:rsid w:val="002879E2"/>
    <w:rsid w:val="002B2EB4"/>
    <w:rsid w:val="002B374E"/>
    <w:rsid w:val="002B3A71"/>
    <w:rsid w:val="002D4D6E"/>
    <w:rsid w:val="002E3832"/>
    <w:rsid w:val="002F323D"/>
    <w:rsid w:val="00306FEB"/>
    <w:rsid w:val="00314A6C"/>
    <w:rsid w:val="00324EF4"/>
    <w:rsid w:val="00326C0B"/>
    <w:rsid w:val="003377C9"/>
    <w:rsid w:val="00344955"/>
    <w:rsid w:val="00354156"/>
    <w:rsid w:val="00362B2A"/>
    <w:rsid w:val="00366472"/>
    <w:rsid w:val="00384ACB"/>
    <w:rsid w:val="00385BA5"/>
    <w:rsid w:val="003A2EAF"/>
    <w:rsid w:val="003B3692"/>
    <w:rsid w:val="003C069D"/>
    <w:rsid w:val="003C51EF"/>
    <w:rsid w:val="003D44C0"/>
    <w:rsid w:val="00400F94"/>
    <w:rsid w:val="00406391"/>
    <w:rsid w:val="00423845"/>
    <w:rsid w:val="004257CD"/>
    <w:rsid w:val="00450B56"/>
    <w:rsid w:val="00454125"/>
    <w:rsid w:val="0048536F"/>
    <w:rsid w:val="004867BC"/>
    <w:rsid w:val="00487886"/>
    <w:rsid w:val="004B2D5B"/>
    <w:rsid w:val="004B479C"/>
    <w:rsid w:val="004B7E30"/>
    <w:rsid w:val="004B7E87"/>
    <w:rsid w:val="004C5CFF"/>
    <w:rsid w:val="004C644B"/>
    <w:rsid w:val="004E1766"/>
    <w:rsid w:val="004F0AE2"/>
    <w:rsid w:val="00512479"/>
    <w:rsid w:val="00535B98"/>
    <w:rsid w:val="00555A60"/>
    <w:rsid w:val="005571F7"/>
    <w:rsid w:val="00570542"/>
    <w:rsid w:val="005A1C8B"/>
    <w:rsid w:val="005A41CF"/>
    <w:rsid w:val="005B413C"/>
    <w:rsid w:val="005C451F"/>
    <w:rsid w:val="005D5E30"/>
    <w:rsid w:val="005F1B9C"/>
    <w:rsid w:val="005F1E57"/>
    <w:rsid w:val="00621FE6"/>
    <w:rsid w:val="00625666"/>
    <w:rsid w:val="0065426B"/>
    <w:rsid w:val="00666D13"/>
    <w:rsid w:val="00677593"/>
    <w:rsid w:val="006802F5"/>
    <w:rsid w:val="006A3B1D"/>
    <w:rsid w:val="006A4073"/>
    <w:rsid w:val="006C2372"/>
    <w:rsid w:val="006C4EE3"/>
    <w:rsid w:val="006D6463"/>
    <w:rsid w:val="006E114F"/>
    <w:rsid w:val="006F0036"/>
    <w:rsid w:val="006F1B01"/>
    <w:rsid w:val="006F1DCD"/>
    <w:rsid w:val="007015CB"/>
    <w:rsid w:val="00705429"/>
    <w:rsid w:val="0071234F"/>
    <w:rsid w:val="00712753"/>
    <w:rsid w:val="007141C6"/>
    <w:rsid w:val="00723AC2"/>
    <w:rsid w:val="00724831"/>
    <w:rsid w:val="00732D00"/>
    <w:rsid w:val="00741C4C"/>
    <w:rsid w:val="0076158B"/>
    <w:rsid w:val="0076747A"/>
    <w:rsid w:val="00775B03"/>
    <w:rsid w:val="00782153"/>
    <w:rsid w:val="007B2D30"/>
    <w:rsid w:val="007C6C36"/>
    <w:rsid w:val="0081163A"/>
    <w:rsid w:val="00814C20"/>
    <w:rsid w:val="0082114C"/>
    <w:rsid w:val="00821D1D"/>
    <w:rsid w:val="0082661C"/>
    <w:rsid w:val="0084545B"/>
    <w:rsid w:val="00846955"/>
    <w:rsid w:val="008553C7"/>
    <w:rsid w:val="0087165C"/>
    <w:rsid w:val="00877B3D"/>
    <w:rsid w:val="008801A7"/>
    <w:rsid w:val="008912FB"/>
    <w:rsid w:val="008B6E32"/>
    <w:rsid w:val="008E40E6"/>
    <w:rsid w:val="008F2A62"/>
    <w:rsid w:val="008F7A96"/>
    <w:rsid w:val="009024C3"/>
    <w:rsid w:val="00913806"/>
    <w:rsid w:val="00930B5A"/>
    <w:rsid w:val="009311FD"/>
    <w:rsid w:val="00976BB2"/>
    <w:rsid w:val="00987655"/>
    <w:rsid w:val="009941AF"/>
    <w:rsid w:val="009B36B4"/>
    <w:rsid w:val="009B410B"/>
    <w:rsid w:val="009E5F12"/>
    <w:rsid w:val="009F0AC1"/>
    <w:rsid w:val="009F2036"/>
    <w:rsid w:val="009F457C"/>
    <w:rsid w:val="00A558FF"/>
    <w:rsid w:val="00A63BE2"/>
    <w:rsid w:val="00A75FE4"/>
    <w:rsid w:val="00A90C29"/>
    <w:rsid w:val="00A970BE"/>
    <w:rsid w:val="00AC61AD"/>
    <w:rsid w:val="00AF33CE"/>
    <w:rsid w:val="00AF5DC5"/>
    <w:rsid w:val="00B0579B"/>
    <w:rsid w:val="00B33845"/>
    <w:rsid w:val="00B33DBB"/>
    <w:rsid w:val="00B6032D"/>
    <w:rsid w:val="00B641D1"/>
    <w:rsid w:val="00B736B3"/>
    <w:rsid w:val="00BA085F"/>
    <w:rsid w:val="00BA17C3"/>
    <w:rsid w:val="00BC14F5"/>
    <w:rsid w:val="00BC3A18"/>
    <w:rsid w:val="00BD63D7"/>
    <w:rsid w:val="00BD69BC"/>
    <w:rsid w:val="00BF43CB"/>
    <w:rsid w:val="00C17BE8"/>
    <w:rsid w:val="00C56023"/>
    <w:rsid w:val="00C60D2A"/>
    <w:rsid w:val="00C75330"/>
    <w:rsid w:val="00C81C11"/>
    <w:rsid w:val="00CA0FEE"/>
    <w:rsid w:val="00CA4D5A"/>
    <w:rsid w:val="00CB73DB"/>
    <w:rsid w:val="00CC5621"/>
    <w:rsid w:val="00CD386B"/>
    <w:rsid w:val="00CF054F"/>
    <w:rsid w:val="00D33019"/>
    <w:rsid w:val="00D40A60"/>
    <w:rsid w:val="00D430FA"/>
    <w:rsid w:val="00D5342D"/>
    <w:rsid w:val="00DA3D9C"/>
    <w:rsid w:val="00DD4EA3"/>
    <w:rsid w:val="00E01186"/>
    <w:rsid w:val="00E1544C"/>
    <w:rsid w:val="00E22716"/>
    <w:rsid w:val="00E35871"/>
    <w:rsid w:val="00E433FE"/>
    <w:rsid w:val="00E53C65"/>
    <w:rsid w:val="00E61E1C"/>
    <w:rsid w:val="00E62B3F"/>
    <w:rsid w:val="00E64478"/>
    <w:rsid w:val="00E66E52"/>
    <w:rsid w:val="00E70E74"/>
    <w:rsid w:val="00E77499"/>
    <w:rsid w:val="00E84963"/>
    <w:rsid w:val="00E96073"/>
    <w:rsid w:val="00E96751"/>
    <w:rsid w:val="00EA6969"/>
    <w:rsid w:val="00EB1987"/>
    <w:rsid w:val="00EC2E17"/>
    <w:rsid w:val="00EC397C"/>
    <w:rsid w:val="00ED64B9"/>
    <w:rsid w:val="00EF1552"/>
    <w:rsid w:val="00EF5C19"/>
    <w:rsid w:val="00EF5D60"/>
    <w:rsid w:val="00EF7921"/>
    <w:rsid w:val="00F0342E"/>
    <w:rsid w:val="00F0603C"/>
    <w:rsid w:val="00F13BDC"/>
    <w:rsid w:val="00F251B9"/>
    <w:rsid w:val="00F32A24"/>
    <w:rsid w:val="00F3386A"/>
    <w:rsid w:val="00F433DF"/>
    <w:rsid w:val="00F45899"/>
    <w:rsid w:val="00F65DE0"/>
    <w:rsid w:val="00F737A9"/>
    <w:rsid w:val="00F766E8"/>
    <w:rsid w:val="00F94BAD"/>
    <w:rsid w:val="00FA5B3F"/>
    <w:rsid w:val="00FC5CDF"/>
    <w:rsid w:val="00FD72D5"/>
    <w:rsid w:val="00FE1662"/>
    <w:rsid w:val="00FE3AF7"/>
    <w:rsid w:val="00FE5B67"/>
    <w:rsid w:val="00FF2126"/>
    <w:rsid w:val="00FF7CC7"/>
    <w:rsid w:val="010A7E82"/>
    <w:rsid w:val="02B35B11"/>
    <w:rsid w:val="05D71E49"/>
    <w:rsid w:val="0BDD1AAC"/>
    <w:rsid w:val="0F74539F"/>
    <w:rsid w:val="0F840CB5"/>
    <w:rsid w:val="130F087E"/>
    <w:rsid w:val="1B0922AE"/>
    <w:rsid w:val="32242C9E"/>
    <w:rsid w:val="331C06CE"/>
    <w:rsid w:val="346B1E93"/>
    <w:rsid w:val="37A01F1D"/>
    <w:rsid w:val="41B94B91"/>
    <w:rsid w:val="48F879E8"/>
    <w:rsid w:val="5AFB6247"/>
    <w:rsid w:val="60DA66AA"/>
    <w:rsid w:val="616A2D03"/>
    <w:rsid w:val="63AB7FCC"/>
    <w:rsid w:val="64F80715"/>
    <w:rsid w:val="67693578"/>
    <w:rsid w:val="6D01315B"/>
    <w:rsid w:val="732B003F"/>
    <w:rsid w:val="7A796065"/>
    <w:rsid w:val="7FEA2A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qFormat="1"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qFormat="1"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qFormat="1"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iPriority="0" w:name="envelope address"/>
    <w:lsdException w:uiPriority="0" w:name="envelope return"/>
    <w:lsdException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iPriority="0" w:name="table of authorities"/>
    <w:lsdException w:uiPriority="0" w:name="macro"/>
    <w:lsdException w:unhideWhenUsed="0" w:uiPriority="0" w:semiHidden="0" w:name="toa heading"/>
    <w:lsdException w:qFormat="1" w:unhideWhenUsed="0" w:uiPriority="0" w:semiHidden="0" w:name="List"/>
    <w:lsdException w:uiPriority="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iPriority="99" w:semiHidden="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iPriority="0" w:name="List Continue 4"/>
    <w:lsdException w:qFormat="1"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90"/>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152"/>
    <w:qFormat/>
    <w:uiPriority w:val="0"/>
    <w:pPr>
      <w:keepNext/>
      <w:keepLines/>
      <w:autoSpaceDE w:val="0"/>
      <w:autoSpaceDN w:val="0"/>
      <w:adjustRightInd w:val="0"/>
      <w:spacing w:before="260" w:after="260" w:line="416" w:lineRule="auto"/>
      <w:jc w:val="left"/>
      <w:textAlignment w:val="baseline"/>
      <w:outlineLvl w:val="1"/>
    </w:pPr>
    <w:rPr>
      <w:rFonts w:ascii="Arial" w:hAnsi="Arial" w:eastAsia="黑体"/>
      <w:b/>
      <w:kern w:val="0"/>
      <w:sz w:val="32"/>
      <w:szCs w:val="20"/>
    </w:rPr>
  </w:style>
  <w:style w:type="paragraph" w:styleId="7">
    <w:name w:val="heading 3"/>
    <w:basedOn w:val="1"/>
    <w:next w:val="1"/>
    <w:qFormat/>
    <w:uiPriority w:val="0"/>
    <w:pPr>
      <w:keepNext/>
      <w:keepLines/>
      <w:spacing w:before="260" w:after="260" w:line="416" w:lineRule="auto"/>
      <w:outlineLvl w:val="2"/>
    </w:pPr>
    <w:rPr>
      <w:b/>
      <w:bCs/>
      <w:sz w:val="32"/>
      <w:szCs w:val="32"/>
    </w:rPr>
  </w:style>
  <w:style w:type="paragraph" w:styleId="8">
    <w:name w:val="heading 4"/>
    <w:basedOn w:val="1"/>
    <w:next w:val="9"/>
    <w:link w:val="92"/>
    <w:qFormat/>
    <w:uiPriority w:val="0"/>
    <w:pPr>
      <w:keepNext/>
      <w:adjustRightInd w:val="0"/>
      <w:spacing w:line="360" w:lineRule="auto"/>
      <w:ind w:left="454"/>
      <w:jc w:val="left"/>
      <w:textAlignment w:val="baseline"/>
      <w:outlineLvl w:val="3"/>
    </w:pPr>
    <w:rPr>
      <w:rFonts w:ascii="宋体"/>
      <w:i/>
      <w:kern w:val="0"/>
      <w:sz w:val="24"/>
      <w:szCs w:val="20"/>
    </w:rPr>
  </w:style>
  <w:style w:type="paragraph" w:styleId="10">
    <w:name w:val="heading 5"/>
    <w:basedOn w:val="1"/>
    <w:next w:val="1"/>
    <w:link w:val="93"/>
    <w:qFormat/>
    <w:uiPriority w:val="0"/>
    <w:pPr>
      <w:keepNext/>
      <w:tabs>
        <w:tab w:val="left" w:pos="630"/>
      </w:tabs>
      <w:outlineLvl w:val="4"/>
    </w:pPr>
    <w:rPr>
      <w:sz w:val="28"/>
      <w:szCs w:val="20"/>
    </w:rPr>
  </w:style>
  <w:style w:type="paragraph" w:styleId="11">
    <w:name w:val="heading 6"/>
    <w:basedOn w:val="1"/>
    <w:next w:val="1"/>
    <w:link w:val="94"/>
    <w:qFormat/>
    <w:uiPriority w:val="0"/>
    <w:pPr>
      <w:numPr>
        <w:ilvl w:val="5"/>
        <w:numId w:val="1"/>
      </w:numPr>
      <w:adjustRightInd w:val="0"/>
      <w:spacing w:line="460" w:lineRule="exact"/>
      <w:jc w:val="left"/>
      <w:textAlignment w:val="baseline"/>
      <w:outlineLvl w:val="5"/>
    </w:pPr>
    <w:rPr>
      <w:kern w:val="0"/>
      <w:sz w:val="24"/>
      <w:szCs w:val="20"/>
    </w:rPr>
  </w:style>
  <w:style w:type="paragraph" w:styleId="12">
    <w:name w:val="heading 7"/>
    <w:basedOn w:val="1"/>
    <w:next w:val="1"/>
    <w:link w:val="95"/>
    <w:qFormat/>
    <w:uiPriority w:val="0"/>
    <w:pPr>
      <w:numPr>
        <w:ilvl w:val="6"/>
        <w:numId w:val="1"/>
      </w:numPr>
      <w:adjustRightInd w:val="0"/>
      <w:spacing w:line="460" w:lineRule="exact"/>
      <w:jc w:val="left"/>
      <w:textAlignment w:val="baseline"/>
      <w:outlineLvl w:val="6"/>
    </w:pPr>
    <w:rPr>
      <w:kern w:val="0"/>
      <w:sz w:val="24"/>
      <w:szCs w:val="20"/>
    </w:rPr>
  </w:style>
  <w:style w:type="paragraph" w:styleId="13">
    <w:name w:val="heading 8"/>
    <w:basedOn w:val="1"/>
    <w:next w:val="1"/>
    <w:link w:val="96"/>
    <w:qFormat/>
    <w:uiPriority w:val="0"/>
    <w:pPr>
      <w:numPr>
        <w:ilvl w:val="7"/>
        <w:numId w:val="1"/>
      </w:numPr>
      <w:adjustRightInd w:val="0"/>
      <w:spacing w:line="460" w:lineRule="exact"/>
      <w:jc w:val="left"/>
      <w:textAlignment w:val="baseline"/>
      <w:outlineLvl w:val="7"/>
    </w:pPr>
    <w:rPr>
      <w:kern w:val="0"/>
      <w:sz w:val="24"/>
      <w:szCs w:val="20"/>
    </w:rPr>
  </w:style>
  <w:style w:type="paragraph" w:styleId="14">
    <w:name w:val="heading 9"/>
    <w:basedOn w:val="1"/>
    <w:next w:val="1"/>
    <w:link w:val="97"/>
    <w:qFormat/>
    <w:uiPriority w:val="0"/>
    <w:pPr>
      <w:keepNext/>
      <w:keepLines/>
      <w:numPr>
        <w:ilvl w:val="8"/>
        <w:numId w:val="1"/>
      </w:numPr>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75">
    <w:name w:val="Default Paragraph Font"/>
    <w:semiHidden/>
    <w:unhideWhenUsed/>
    <w:uiPriority w:val="1"/>
  </w:style>
  <w:style w:type="table" w:default="1" w:styleId="73">
    <w:name w:val="Normal Table"/>
    <w:semiHidden/>
    <w:unhideWhenUsed/>
    <w:qFormat/>
    <w:uiPriority w:val="99"/>
    <w:tblPr>
      <w:tblCellMar>
        <w:top w:w="0" w:type="dxa"/>
        <w:left w:w="108" w:type="dxa"/>
        <w:bottom w:w="0" w:type="dxa"/>
        <w:right w:w="108" w:type="dxa"/>
      </w:tblCellMar>
    </w:tblPr>
  </w:style>
  <w:style w:type="paragraph" w:customStyle="1" w:styleId="2">
    <w:name w:val="引言二级条标题"/>
    <w:basedOn w:val="3"/>
    <w:next w:val="4"/>
    <w:qFormat/>
    <w:uiPriority w:val="99"/>
    <w:pPr>
      <w:tabs>
        <w:tab w:val="left" w:pos="1140"/>
      </w:tabs>
    </w:pPr>
  </w:style>
  <w:style w:type="paragraph" w:customStyle="1" w:styleId="3">
    <w:name w:val="引言一级条标题"/>
    <w:basedOn w:val="1"/>
    <w:next w:val="4"/>
    <w:qFormat/>
    <w:uiPriority w:val="99"/>
    <w:pPr>
      <w:widowControl/>
      <w:tabs>
        <w:tab w:val="left" w:pos="1140"/>
      </w:tabs>
    </w:pPr>
    <w:rPr>
      <w:rFonts w:eastAsia="黑体"/>
      <w:b/>
      <w:bCs/>
      <w:szCs w:val="21"/>
    </w:rPr>
  </w:style>
  <w:style w:type="paragraph" w:customStyle="1" w:styleId="4">
    <w:name w:val="段"/>
    <w:basedOn w:val="1"/>
    <w:qFormat/>
    <w:uiPriority w:val="0"/>
    <w:pPr>
      <w:tabs>
        <w:tab w:val="left" w:pos="425"/>
        <w:tab w:val="left" w:pos="1637"/>
      </w:tabs>
      <w:spacing w:line="360" w:lineRule="auto"/>
      <w:ind w:left="425" w:hanging="425"/>
    </w:pPr>
    <w:rPr>
      <w:rFonts w:eastAsia="隶书"/>
      <w:b/>
    </w:rPr>
  </w:style>
  <w:style w:type="paragraph" w:styleId="9">
    <w:name w:val="Normal Indent"/>
    <w:basedOn w:val="1"/>
    <w:qFormat/>
    <w:uiPriority w:val="0"/>
    <w:pPr>
      <w:adjustRightInd w:val="0"/>
      <w:spacing w:line="360" w:lineRule="atLeast"/>
      <w:ind w:firstLine="420"/>
      <w:jc w:val="left"/>
      <w:textAlignment w:val="baseline"/>
    </w:pPr>
    <w:rPr>
      <w:kern w:val="0"/>
      <w:sz w:val="24"/>
      <w:szCs w:val="20"/>
    </w:rPr>
  </w:style>
  <w:style w:type="paragraph" w:styleId="15">
    <w:name w:val="List 3"/>
    <w:basedOn w:val="1"/>
    <w:uiPriority w:val="0"/>
    <w:pPr>
      <w:tabs>
        <w:tab w:val="left" w:pos="660"/>
        <w:tab w:val="left" w:pos="1260"/>
      </w:tabs>
      <w:ind w:left="1260" w:hanging="420"/>
    </w:pPr>
    <w:rPr>
      <w:szCs w:val="20"/>
    </w:rPr>
  </w:style>
  <w:style w:type="paragraph" w:styleId="16">
    <w:name w:val="toc 7"/>
    <w:basedOn w:val="1"/>
    <w:next w:val="1"/>
    <w:qFormat/>
    <w:uiPriority w:val="0"/>
    <w:pPr>
      <w:ind w:left="1260"/>
      <w:jc w:val="left"/>
    </w:pPr>
    <w:rPr>
      <w:szCs w:val="21"/>
    </w:rPr>
  </w:style>
  <w:style w:type="paragraph" w:styleId="17">
    <w:name w:val="Note Heading"/>
    <w:basedOn w:val="1"/>
    <w:next w:val="1"/>
    <w:link w:val="410"/>
    <w:qFormat/>
    <w:uiPriority w:val="0"/>
    <w:pPr>
      <w:spacing w:beforeLines="50" w:afterLines="50"/>
      <w:jc w:val="center"/>
    </w:pPr>
    <w:rPr>
      <w:szCs w:val="20"/>
    </w:rPr>
  </w:style>
  <w:style w:type="paragraph" w:styleId="18">
    <w:name w:val="List Bullet 4"/>
    <w:basedOn w:val="1"/>
    <w:unhideWhenUsed/>
    <w:qFormat/>
    <w:uiPriority w:val="99"/>
    <w:pPr>
      <w:numPr>
        <w:ilvl w:val="0"/>
        <w:numId w:val="2"/>
      </w:numPr>
      <w:contextualSpacing/>
    </w:pPr>
  </w:style>
  <w:style w:type="paragraph" w:styleId="19">
    <w:name w:val="index 8"/>
    <w:basedOn w:val="1"/>
    <w:next w:val="1"/>
    <w:uiPriority w:val="0"/>
    <w:pPr>
      <w:adjustRightInd w:val="0"/>
      <w:spacing w:line="360" w:lineRule="atLeast"/>
      <w:ind w:left="1920" w:hanging="240"/>
      <w:jc w:val="left"/>
      <w:textAlignment w:val="baseline"/>
    </w:pPr>
    <w:rPr>
      <w:rFonts w:ascii="CG Times" w:hAnsi="CG Times"/>
      <w:kern w:val="0"/>
      <w:sz w:val="20"/>
      <w:szCs w:val="20"/>
    </w:rPr>
  </w:style>
  <w:style w:type="paragraph" w:styleId="20">
    <w:name w:val="List Number"/>
    <w:basedOn w:val="1"/>
    <w:uiPriority w:val="0"/>
    <w:pPr>
      <w:tabs>
        <w:tab w:val="left" w:pos="0"/>
        <w:tab w:val="left" w:pos="600"/>
        <w:tab w:val="left" w:pos="660"/>
      </w:tabs>
      <w:snapToGrid w:val="0"/>
      <w:spacing w:before="60" w:after="60"/>
    </w:pPr>
    <w:rPr>
      <w:sz w:val="24"/>
      <w:szCs w:val="20"/>
    </w:rPr>
  </w:style>
  <w:style w:type="paragraph" w:styleId="21">
    <w:name w:val="caption"/>
    <w:basedOn w:val="1"/>
    <w:next w:val="1"/>
    <w:qFormat/>
    <w:uiPriority w:val="0"/>
    <w:pPr>
      <w:spacing w:before="152" w:after="160"/>
    </w:pPr>
    <w:rPr>
      <w:rFonts w:ascii="Arial" w:hAnsi="Arial" w:eastAsia="黑体" w:cs="Arial"/>
      <w:sz w:val="20"/>
      <w:szCs w:val="20"/>
    </w:rPr>
  </w:style>
  <w:style w:type="paragraph" w:styleId="22">
    <w:name w:val="index 5"/>
    <w:basedOn w:val="1"/>
    <w:next w:val="1"/>
    <w:qFormat/>
    <w:uiPriority w:val="0"/>
    <w:pPr>
      <w:ind w:left="800" w:leftChars="800"/>
    </w:pPr>
    <w:rPr>
      <w:szCs w:val="20"/>
    </w:rPr>
  </w:style>
  <w:style w:type="paragraph" w:styleId="23">
    <w:name w:val="Document Map"/>
    <w:basedOn w:val="1"/>
    <w:link w:val="102"/>
    <w:qFormat/>
    <w:uiPriority w:val="0"/>
    <w:pPr>
      <w:shd w:val="clear" w:color="auto" w:fill="000080"/>
    </w:pPr>
    <w:rPr>
      <w:szCs w:val="20"/>
    </w:rPr>
  </w:style>
  <w:style w:type="paragraph" w:styleId="24">
    <w:name w:val="toa heading"/>
    <w:basedOn w:val="1"/>
    <w:next w:val="1"/>
    <w:uiPriority w:val="0"/>
    <w:pPr>
      <w:widowControl/>
      <w:spacing w:before="120"/>
      <w:jc w:val="left"/>
    </w:pPr>
    <w:rPr>
      <w:rFonts w:ascii="Arial" w:hAnsi="Arial" w:cs="Arial"/>
      <w:kern w:val="0"/>
      <w:sz w:val="24"/>
    </w:rPr>
  </w:style>
  <w:style w:type="paragraph" w:styleId="25">
    <w:name w:val="annotation text"/>
    <w:basedOn w:val="1"/>
    <w:link w:val="112"/>
    <w:qFormat/>
    <w:uiPriority w:val="0"/>
    <w:pPr>
      <w:adjustRightInd w:val="0"/>
      <w:spacing w:line="360" w:lineRule="atLeast"/>
      <w:jc w:val="left"/>
      <w:textAlignment w:val="baseline"/>
    </w:pPr>
    <w:rPr>
      <w:kern w:val="0"/>
      <w:sz w:val="24"/>
      <w:szCs w:val="20"/>
    </w:rPr>
  </w:style>
  <w:style w:type="paragraph" w:styleId="26">
    <w:name w:val="index 6"/>
    <w:basedOn w:val="1"/>
    <w:next w:val="1"/>
    <w:uiPriority w:val="0"/>
    <w:pPr>
      <w:adjustRightInd w:val="0"/>
      <w:spacing w:line="360" w:lineRule="atLeast"/>
      <w:ind w:left="1440" w:hanging="240"/>
      <w:jc w:val="left"/>
      <w:textAlignment w:val="baseline"/>
    </w:pPr>
    <w:rPr>
      <w:rFonts w:ascii="CG Times" w:hAnsi="CG Times"/>
      <w:kern w:val="0"/>
      <w:sz w:val="20"/>
      <w:szCs w:val="20"/>
    </w:rPr>
  </w:style>
  <w:style w:type="paragraph" w:styleId="27">
    <w:name w:val="Salutation"/>
    <w:basedOn w:val="1"/>
    <w:next w:val="1"/>
    <w:link w:val="411"/>
    <w:qFormat/>
    <w:uiPriority w:val="0"/>
    <w:pPr>
      <w:adjustRightInd w:val="0"/>
      <w:spacing w:line="312" w:lineRule="atLeast"/>
      <w:textAlignment w:val="baseline"/>
    </w:pPr>
    <w:rPr>
      <w:kern w:val="0"/>
      <w:szCs w:val="20"/>
    </w:rPr>
  </w:style>
  <w:style w:type="paragraph" w:styleId="28">
    <w:name w:val="Body Text 3"/>
    <w:basedOn w:val="1"/>
    <w:link w:val="163"/>
    <w:qFormat/>
    <w:uiPriority w:val="0"/>
    <w:pPr>
      <w:topLinePunct/>
      <w:adjustRightInd w:val="0"/>
      <w:spacing w:after="120" w:line="530" w:lineRule="exact"/>
      <w:ind w:firstLine="601"/>
      <w:textAlignment w:val="baseline"/>
    </w:pPr>
    <w:rPr>
      <w:rFonts w:eastAsia="仿宋_GB2312"/>
      <w:kern w:val="0"/>
      <w:sz w:val="16"/>
      <w:szCs w:val="16"/>
    </w:rPr>
  </w:style>
  <w:style w:type="paragraph" w:styleId="29">
    <w:name w:val="Closing"/>
    <w:basedOn w:val="1"/>
    <w:next w:val="1"/>
    <w:link w:val="239"/>
    <w:qFormat/>
    <w:uiPriority w:val="0"/>
    <w:pPr>
      <w:spacing w:beforeLines="50" w:afterLines="50"/>
      <w:ind w:left="4320"/>
    </w:pPr>
    <w:rPr>
      <w:sz w:val="24"/>
      <w:szCs w:val="20"/>
    </w:rPr>
  </w:style>
  <w:style w:type="paragraph" w:styleId="30">
    <w:name w:val="List Bullet 3"/>
    <w:basedOn w:val="1"/>
    <w:qFormat/>
    <w:uiPriority w:val="0"/>
    <w:pPr>
      <w:widowControl/>
      <w:tabs>
        <w:tab w:val="left" w:pos="720"/>
      </w:tabs>
      <w:overflowPunct w:val="0"/>
      <w:autoSpaceDE w:val="0"/>
      <w:autoSpaceDN w:val="0"/>
      <w:adjustRightInd w:val="0"/>
      <w:ind w:left="720" w:hanging="720"/>
      <w:jc w:val="left"/>
      <w:textAlignment w:val="baseline"/>
    </w:pPr>
    <w:rPr>
      <w:kern w:val="0"/>
      <w:sz w:val="20"/>
      <w:szCs w:val="20"/>
    </w:rPr>
  </w:style>
  <w:style w:type="paragraph" w:styleId="31">
    <w:name w:val="Body Text"/>
    <w:basedOn w:val="1"/>
    <w:link w:val="118"/>
    <w:qFormat/>
    <w:uiPriority w:val="0"/>
    <w:pPr>
      <w:spacing w:line="360" w:lineRule="auto"/>
    </w:pPr>
    <w:rPr>
      <w:rFonts w:ascii="宋体"/>
      <w:color w:val="000000"/>
      <w:sz w:val="24"/>
      <w:szCs w:val="20"/>
    </w:rPr>
  </w:style>
  <w:style w:type="paragraph" w:styleId="32">
    <w:name w:val="Body Text Indent"/>
    <w:basedOn w:val="1"/>
    <w:link w:val="100"/>
    <w:qFormat/>
    <w:uiPriority w:val="0"/>
    <w:pPr>
      <w:adjustRightInd w:val="0"/>
      <w:spacing w:line="360" w:lineRule="auto"/>
      <w:ind w:left="454"/>
      <w:jc w:val="left"/>
      <w:textAlignment w:val="baseline"/>
    </w:pPr>
    <w:rPr>
      <w:rFonts w:ascii="宋体"/>
      <w:kern w:val="0"/>
      <w:sz w:val="24"/>
      <w:szCs w:val="20"/>
    </w:rPr>
  </w:style>
  <w:style w:type="paragraph" w:styleId="33">
    <w:name w:val="List 2"/>
    <w:basedOn w:val="1"/>
    <w:qFormat/>
    <w:uiPriority w:val="0"/>
    <w:pPr>
      <w:ind w:left="840" w:hanging="420"/>
    </w:pPr>
    <w:rPr>
      <w:szCs w:val="20"/>
    </w:rPr>
  </w:style>
  <w:style w:type="paragraph" w:styleId="34">
    <w:name w:val="Block Text"/>
    <w:basedOn w:val="1"/>
    <w:qFormat/>
    <w:uiPriority w:val="0"/>
    <w:pPr>
      <w:adjustRightInd w:val="0"/>
      <w:ind w:left="425" w:right="-874" w:firstLine="180"/>
      <w:jc w:val="left"/>
      <w:textAlignment w:val="baseline"/>
    </w:pPr>
    <w:rPr>
      <w:sz w:val="24"/>
      <w:szCs w:val="20"/>
    </w:rPr>
  </w:style>
  <w:style w:type="paragraph" w:styleId="35">
    <w:name w:val="List Bullet 2"/>
    <w:basedOn w:val="1"/>
    <w:qFormat/>
    <w:uiPriority w:val="0"/>
    <w:pPr>
      <w:tabs>
        <w:tab w:val="left" w:pos="0"/>
        <w:tab w:val="left" w:pos="720"/>
      </w:tabs>
      <w:ind w:hanging="360"/>
    </w:pPr>
    <w:rPr>
      <w:szCs w:val="20"/>
    </w:rPr>
  </w:style>
  <w:style w:type="paragraph" w:styleId="36">
    <w:name w:val="index 4"/>
    <w:basedOn w:val="1"/>
    <w:next w:val="1"/>
    <w:qFormat/>
    <w:uiPriority w:val="0"/>
    <w:pPr>
      <w:adjustRightInd w:val="0"/>
      <w:spacing w:line="360" w:lineRule="atLeast"/>
      <w:ind w:left="960" w:hanging="240"/>
      <w:jc w:val="left"/>
      <w:textAlignment w:val="baseline"/>
    </w:pPr>
    <w:rPr>
      <w:rFonts w:ascii="CG Times" w:hAnsi="CG Times"/>
      <w:kern w:val="0"/>
      <w:sz w:val="20"/>
      <w:szCs w:val="20"/>
    </w:rPr>
  </w:style>
  <w:style w:type="paragraph" w:styleId="37">
    <w:name w:val="toc 5"/>
    <w:basedOn w:val="1"/>
    <w:next w:val="1"/>
    <w:qFormat/>
    <w:uiPriority w:val="0"/>
    <w:pPr>
      <w:ind w:left="840"/>
      <w:jc w:val="left"/>
    </w:pPr>
    <w:rPr>
      <w:szCs w:val="21"/>
    </w:rPr>
  </w:style>
  <w:style w:type="paragraph" w:styleId="38">
    <w:name w:val="toc 3"/>
    <w:basedOn w:val="1"/>
    <w:next w:val="1"/>
    <w:qFormat/>
    <w:uiPriority w:val="0"/>
    <w:pPr>
      <w:ind w:left="420"/>
      <w:jc w:val="left"/>
    </w:pPr>
    <w:rPr>
      <w:i/>
      <w:iCs/>
    </w:rPr>
  </w:style>
  <w:style w:type="paragraph" w:styleId="39">
    <w:name w:val="Plain Text"/>
    <w:basedOn w:val="1"/>
    <w:qFormat/>
    <w:uiPriority w:val="0"/>
    <w:rPr>
      <w:rFonts w:ascii="宋体" w:hAnsi="Courier New"/>
      <w:szCs w:val="20"/>
    </w:rPr>
  </w:style>
  <w:style w:type="paragraph" w:styleId="40">
    <w:name w:val="toc 8"/>
    <w:basedOn w:val="1"/>
    <w:next w:val="1"/>
    <w:qFormat/>
    <w:uiPriority w:val="0"/>
    <w:pPr>
      <w:ind w:left="1470"/>
      <w:jc w:val="left"/>
    </w:pPr>
    <w:rPr>
      <w:szCs w:val="21"/>
    </w:rPr>
  </w:style>
  <w:style w:type="paragraph" w:styleId="41">
    <w:name w:val="index 3"/>
    <w:basedOn w:val="1"/>
    <w:next w:val="1"/>
    <w:uiPriority w:val="0"/>
    <w:pPr>
      <w:adjustRightInd w:val="0"/>
      <w:spacing w:line="360" w:lineRule="atLeast"/>
      <w:ind w:left="400" w:leftChars="400"/>
      <w:jc w:val="left"/>
      <w:textAlignment w:val="baseline"/>
    </w:pPr>
    <w:rPr>
      <w:kern w:val="0"/>
      <w:sz w:val="24"/>
      <w:szCs w:val="20"/>
    </w:rPr>
  </w:style>
  <w:style w:type="paragraph" w:styleId="42">
    <w:name w:val="Date"/>
    <w:basedOn w:val="1"/>
    <w:next w:val="1"/>
    <w:link w:val="91"/>
    <w:qFormat/>
    <w:uiPriority w:val="0"/>
    <w:pPr>
      <w:autoSpaceDE w:val="0"/>
      <w:autoSpaceDN w:val="0"/>
      <w:adjustRightInd w:val="0"/>
      <w:textAlignment w:val="baseline"/>
    </w:pPr>
    <w:rPr>
      <w:rFonts w:ascii="Verdana" w:hAnsi="Verdana" w:eastAsia="仿宋体"/>
      <w:spacing w:val="10"/>
      <w:kern w:val="0"/>
      <w:sz w:val="24"/>
      <w:szCs w:val="20"/>
    </w:rPr>
  </w:style>
  <w:style w:type="paragraph" w:styleId="43">
    <w:name w:val="Body Text Indent 2"/>
    <w:basedOn w:val="1"/>
    <w:link w:val="175"/>
    <w:qFormat/>
    <w:uiPriority w:val="0"/>
    <w:pPr>
      <w:spacing w:after="120" w:line="480" w:lineRule="auto"/>
      <w:ind w:left="420" w:leftChars="200"/>
    </w:pPr>
  </w:style>
  <w:style w:type="paragraph" w:styleId="44">
    <w:name w:val="endnote text"/>
    <w:basedOn w:val="1"/>
    <w:link w:val="177"/>
    <w:qFormat/>
    <w:uiPriority w:val="0"/>
    <w:pPr>
      <w:adjustRightInd w:val="0"/>
      <w:snapToGrid w:val="0"/>
      <w:spacing w:line="360" w:lineRule="atLeast"/>
      <w:jc w:val="left"/>
      <w:textAlignment w:val="baseline"/>
    </w:pPr>
    <w:rPr>
      <w:kern w:val="0"/>
      <w:sz w:val="24"/>
      <w:szCs w:val="20"/>
    </w:rPr>
  </w:style>
  <w:style w:type="paragraph" w:styleId="45">
    <w:name w:val="List Continue 5"/>
    <w:basedOn w:val="1"/>
    <w:qFormat/>
    <w:uiPriority w:val="0"/>
    <w:pPr>
      <w:adjustRightInd w:val="0"/>
      <w:spacing w:after="120" w:line="312" w:lineRule="atLeast"/>
      <w:ind w:left="2100"/>
      <w:textAlignment w:val="baseline"/>
    </w:pPr>
    <w:rPr>
      <w:kern w:val="0"/>
      <w:szCs w:val="20"/>
    </w:rPr>
  </w:style>
  <w:style w:type="paragraph" w:styleId="46">
    <w:name w:val="Balloon Text"/>
    <w:basedOn w:val="1"/>
    <w:link w:val="107"/>
    <w:qFormat/>
    <w:uiPriority w:val="0"/>
    <w:rPr>
      <w:sz w:val="18"/>
      <w:szCs w:val="18"/>
    </w:rPr>
  </w:style>
  <w:style w:type="paragraph" w:styleId="47">
    <w:name w:val="footer"/>
    <w:basedOn w:val="1"/>
    <w:link w:val="135"/>
    <w:qFormat/>
    <w:uiPriority w:val="99"/>
    <w:pPr>
      <w:tabs>
        <w:tab w:val="center" w:pos="4153"/>
        <w:tab w:val="right" w:pos="8306"/>
      </w:tabs>
      <w:snapToGrid w:val="0"/>
      <w:jc w:val="left"/>
    </w:pPr>
    <w:rPr>
      <w:sz w:val="18"/>
      <w:szCs w:val="18"/>
    </w:rPr>
  </w:style>
  <w:style w:type="paragraph" w:styleId="48">
    <w:name w:val="header"/>
    <w:basedOn w:val="1"/>
    <w:link w:val="101"/>
    <w:uiPriority w:val="0"/>
    <w:pPr>
      <w:pBdr>
        <w:bottom w:val="single" w:color="auto" w:sz="6" w:space="1"/>
      </w:pBdr>
      <w:tabs>
        <w:tab w:val="center" w:pos="4153"/>
        <w:tab w:val="right" w:pos="8306"/>
      </w:tabs>
      <w:snapToGrid w:val="0"/>
      <w:jc w:val="center"/>
    </w:pPr>
    <w:rPr>
      <w:sz w:val="18"/>
      <w:szCs w:val="18"/>
    </w:rPr>
  </w:style>
  <w:style w:type="paragraph" w:styleId="49">
    <w:name w:val="toc 1"/>
    <w:basedOn w:val="1"/>
    <w:next w:val="1"/>
    <w:qFormat/>
    <w:uiPriority w:val="0"/>
    <w:pPr>
      <w:tabs>
        <w:tab w:val="right" w:leader="dot" w:pos="8098"/>
      </w:tabs>
      <w:spacing w:before="120" w:after="120"/>
      <w:jc w:val="left"/>
    </w:pPr>
    <w:rPr>
      <w:b/>
      <w:bCs/>
      <w:caps/>
      <w:sz w:val="24"/>
    </w:rPr>
  </w:style>
  <w:style w:type="paragraph" w:styleId="50">
    <w:name w:val="toc 4"/>
    <w:basedOn w:val="1"/>
    <w:next w:val="1"/>
    <w:qFormat/>
    <w:uiPriority w:val="0"/>
    <w:pPr>
      <w:ind w:left="630"/>
      <w:jc w:val="left"/>
    </w:pPr>
    <w:rPr>
      <w:szCs w:val="21"/>
    </w:rPr>
  </w:style>
  <w:style w:type="paragraph" w:styleId="51">
    <w:name w:val="index heading"/>
    <w:basedOn w:val="1"/>
    <w:next w:val="52"/>
    <w:qFormat/>
    <w:uiPriority w:val="0"/>
    <w:pPr>
      <w:adjustRightInd w:val="0"/>
      <w:spacing w:line="460" w:lineRule="exact"/>
      <w:ind w:firstLine="510"/>
      <w:jc w:val="left"/>
      <w:textAlignment w:val="baseline"/>
    </w:pPr>
    <w:rPr>
      <w:kern w:val="0"/>
      <w:sz w:val="24"/>
      <w:szCs w:val="20"/>
    </w:rPr>
  </w:style>
  <w:style w:type="paragraph" w:styleId="52">
    <w:name w:val="index 1"/>
    <w:basedOn w:val="1"/>
    <w:next w:val="1"/>
    <w:qFormat/>
    <w:uiPriority w:val="0"/>
    <w:pPr>
      <w:ind w:firstLine="566" w:firstLineChars="236"/>
    </w:pPr>
    <w:rPr>
      <w:sz w:val="24"/>
    </w:rPr>
  </w:style>
  <w:style w:type="paragraph" w:styleId="53">
    <w:name w:val="Subtitle"/>
    <w:basedOn w:val="1"/>
    <w:next w:val="1"/>
    <w:link w:val="253"/>
    <w:qFormat/>
    <w:uiPriority w:val="0"/>
    <w:pPr>
      <w:spacing w:before="240" w:after="60" w:line="312" w:lineRule="auto"/>
      <w:jc w:val="center"/>
      <w:outlineLvl w:val="1"/>
    </w:pPr>
    <w:rPr>
      <w:rFonts w:ascii="Cambria" w:hAnsi="Cambria"/>
      <w:b/>
      <w:kern w:val="28"/>
      <w:sz w:val="32"/>
      <w:szCs w:val="20"/>
    </w:rPr>
  </w:style>
  <w:style w:type="paragraph" w:styleId="54">
    <w:name w:val="List"/>
    <w:basedOn w:val="1"/>
    <w:qFormat/>
    <w:uiPriority w:val="0"/>
    <w:pPr>
      <w:spacing w:beforeLines="50" w:afterLines="50"/>
      <w:ind w:left="420" w:hanging="420"/>
    </w:pPr>
    <w:rPr>
      <w:szCs w:val="20"/>
    </w:rPr>
  </w:style>
  <w:style w:type="paragraph" w:styleId="55">
    <w:name w:val="footnote text"/>
    <w:basedOn w:val="1"/>
    <w:link w:val="172"/>
    <w:uiPriority w:val="0"/>
    <w:pPr>
      <w:snapToGrid w:val="0"/>
      <w:jc w:val="left"/>
    </w:pPr>
    <w:rPr>
      <w:rFonts w:ascii="宋体"/>
      <w:sz w:val="18"/>
      <w:szCs w:val="20"/>
    </w:rPr>
  </w:style>
  <w:style w:type="paragraph" w:styleId="56">
    <w:name w:val="toc 6"/>
    <w:basedOn w:val="1"/>
    <w:next w:val="1"/>
    <w:uiPriority w:val="0"/>
    <w:pPr>
      <w:ind w:left="1050"/>
      <w:jc w:val="left"/>
    </w:pPr>
    <w:rPr>
      <w:szCs w:val="21"/>
    </w:rPr>
  </w:style>
  <w:style w:type="paragraph" w:styleId="57">
    <w:name w:val="List 5"/>
    <w:basedOn w:val="1"/>
    <w:qFormat/>
    <w:uiPriority w:val="0"/>
    <w:pPr>
      <w:spacing w:beforeLines="50" w:afterLines="50"/>
      <w:ind w:left="2100" w:hanging="420"/>
    </w:pPr>
    <w:rPr>
      <w:szCs w:val="20"/>
    </w:rPr>
  </w:style>
  <w:style w:type="paragraph" w:styleId="58">
    <w:name w:val="Body Text Indent 3"/>
    <w:basedOn w:val="1"/>
    <w:link w:val="99"/>
    <w:qFormat/>
    <w:uiPriority w:val="0"/>
    <w:pPr>
      <w:adjustRightInd w:val="0"/>
      <w:spacing w:line="360" w:lineRule="auto"/>
      <w:ind w:left="454"/>
      <w:textAlignment w:val="baseline"/>
    </w:pPr>
    <w:rPr>
      <w:rFonts w:ascii="宋体"/>
      <w:kern w:val="0"/>
      <w:sz w:val="24"/>
      <w:szCs w:val="20"/>
    </w:rPr>
  </w:style>
  <w:style w:type="paragraph" w:styleId="59">
    <w:name w:val="index 7"/>
    <w:basedOn w:val="1"/>
    <w:next w:val="1"/>
    <w:qFormat/>
    <w:uiPriority w:val="0"/>
    <w:pPr>
      <w:adjustRightInd w:val="0"/>
      <w:spacing w:line="360" w:lineRule="atLeast"/>
      <w:ind w:left="1680" w:hanging="240"/>
      <w:jc w:val="left"/>
      <w:textAlignment w:val="baseline"/>
    </w:pPr>
    <w:rPr>
      <w:rFonts w:ascii="CG Times" w:hAnsi="CG Times"/>
      <w:kern w:val="0"/>
      <w:sz w:val="20"/>
      <w:szCs w:val="20"/>
    </w:rPr>
  </w:style>
  <w:style w:type="paragraph" w:styleId="60">
    <w:name w:val="index 9"/>
    <w:basedOn w:val="1"/>
    <w:next w:val="1"/>
    <w:qFormat/>
    <w:uiPriority w:val="0"/>
    <w:pPr>
      <w:adjustRightInd w:val="0"/>
      <w:spacing w:line="360" w:lineRule="atLeast"/>
      <w:ind w:left="2160" w:hanging="240"/>
      <w:jc w:val="left"/>
      <w:textAlignment w:val="baseline"/>
    </w:pPr>
    <w:rPr>
      <w:rFonts w:ascii="CG Times" w:hAnsi="CG Times"/>
      <w:kern w:val="0"/>
      <w:sz w:val="20"/>
      <w:szCs w:val="20"/>
    </w:rPr>
  </w:style>
  <w:style w:type="paragraph" w:styleId="61">
    <w:name w:val="table of figures"/>
    <w:basedOn w:val="1"/>
    <w:next w:val="1"/>
    <w:uiPriority w:val="0"/>
    <w:pPr>
      <w:ind w:left="840" w:leftChars="200" w:hanging="420" w:hangingChars="200"/>
    </w:pPr>
    <w:rPr>
      <w:szCs w:val="20"/>
    </w:rPr>
  </w:style>
  <w:style w:type="paragraph" w:styleId="62">
    <w:name w:val="toc 2"/>
    <w:basedOn w:val="1"/>
    <w:next w:val="1"/>
    <w:uiPriority w:val="0"/>
    <w:pPr>
      <w:tabs>
        <w:tab w:val="right" w:leader="dot" w:pos="8098"/>
      </w:tabs>
      <w:ind w:left="210"/>
      <w:jc w:val="left"/>
    </w:pPr>
    <w:rPr>
      <w:rFonts w:ascii="Arial" w:hAnsi="Arial" w:cs="Arial"/>
      <w:bCs/>
      <w:smallCaps/>
      <w:sz w:val="24"/>
      <w:szCs w:val="28"/>
    </w:rPr>
  </w:style>
  <w:style w:type="paragraph" w:styleId="63">
    <w:name w:val="toc 9"/>
    <w:basedOn w:val="1"/>
    <w:next w:val="1"/>
    <w:uiPriority w:val="0"/>
    <w:pPr>
      <w:ind w:left="1680"/>
      <w:jc w:val="left"/>
    </w:pPr>
    <w:rPr>
      <w:szCs w:val="21"/>
    </w:rPr>
  </w:style>
  <w:style w:type="paragraph" w:styleId="64">
    <w:name w:val="Body Text 2"/>
    <w:basedOn w:val="1"/>
    <w:link w:val="114"/>
    <w:uiPriority w:val="0"/>
    <w:pPr>
      <w:snapToGrid w:val="0"/>
      <w:spacing w:line="360" w:lineRule="auto"/>
    </w:pPr>
    <w:rPr>
      <w:color w:val="000000"/>
      <w:sz w:val="24"/>
      <w:szCs w:val="20"/>
    </w:rPr>
  </w:style>
  <w:style w:type="paragraph" w:styleId="65">
    <w:name w:val="List 4"/>
    <w:basedOn w:val="1"/>
    <w:uiPriority w:val="0"/>
    <w:pPr>
      <w:spacing w:beforeLines="50" w:afterLines="50"/>
      <w:ind w:left="1680" w:hanging="420"/>
    </w:pPr>
    <w:rPr>
      <w:szCs w:val="20"/>
    </w:rPr>
  </w:style>
  <w:style w:type="paragraph" w:styleId="66">
    <w:name w:val="Normal (Web)"/>
    <w:basedOn w:val="1"/>
    <w:uiPriority w:val="0"/>
    <w:pPr>
      <w:widowControl/>
      <w:spacing w:before="100" w:beforeAutospacing="1" w:after="100" w:afterAutospacing="1"/>
      <w:jc w:val="left"/>
    </w:pPr>
    <w:rPr>
      <w:rFonts w:ascii="宋体" w:hAnsi="宋体" w:cs="宋体"/>
      <w:kern w:val="0"/>
      <w:sz w:val="24"/>
    </w:rPr>
  </w:style>
  <w:style w:type="paragraph" w:styleId="67">
    <w:name w:val="List Continue 3"/>
    <w:basedOn w:val="1"/>
    <w:uiPriority w:val="0"/>
    <w:pPr>
      <w:adjustRightInd w:val="0"/>
      <w:spacing w:after="120" w:line="312" w:lineRule="atLeast"/>
      <w:ind w:left="1260"/>
      <w:textAlignment w:val="baseline"/>
    </w:pPr>
    <w:rPr>
      <w:kern w:val="0"/>
      <w:szCs w:val="20"/>
    </w:rPr>
  </w:style>
  <w:style w:type="paragraph" w:styleId="68">
    <w:name w:val="index 2"/>
    <w:basedOn w:val="1"/>
    <w:next w:val="1"/>
    <w:uiPriority w:val="0"/>
    <w:pPr>
      <w:ind w:left="200" w:leftChars="200"/>
    </w:pPr>
    <w:rPr>
      <w:szCs w:val="20"/>
    </w:rPr>
  </w:style>
  <w:style w:type="paragraph" w:styleId="69">
    <w:name w:val="Title"/>
    <w:basedOn w:val="1"/>
    <w:next w:val="1"/>
    <w:link w:val="127"/>
    <w:qFormat/>
    <w:uiPriority w:val="0"/>
    <w:pPr>
      <w:adjustRightInd w:val="0"/>
      <w:snapToGrid w:val="0"/>
      <w:spacing w:before="120" w:after="120" w:line="520" w:lineRule="exact"/>
      <w:jc w:val="center"/>
      <w:outlineLvl w:val="0"/>
    </w:pPr>
    <w:rPr>
      <w:rFonts w:ascii="黑体" w:eastAsia="黑体"/>
      <w:snapToGrid w:val="0"/>
      <w:kern w:val="0"/>
      <w:sz w:val="28"/>
      <w:szCs w:val="20"/>
    </w:rPr>
  </w:style>
  <w:style w:type="paragraph" w:styleId="70">
    <w:name w:val="annotation subject"/>
    <w:basedOn w:val="25"/>
    <w:next w:val="25"/>
    <w:link w:val="113"/>
    <w:uiPriority w:val="0"/>
    <w:rPr>
      <w:b/>
      <w:bCs/>
    </w:rPr>
  </w:style>
  <w:style w:type="paragraph" w:styleId="71">
    <w:name w:val="Body Text First Indent"/>
    <w:basedOn w:val="31"/>
    <w:link w:val="119"/>
    <w:uiPriority w:val="0"/>
    <w:pPr>
      <w:spacing w:after="120" w:line="240" w:lineRule="auto"/>
      <w:ind w:firstLine="420" w:firstLineChars="100"/>
    </w:pPr>
    <w:rPr>
      <w:rFonts w:ascii="Times New Roman"/>
      <w:color w:val="auto"/>
      <w:sz w:val="21"/>
    </w:rPr>
  </w:style>
  <w:style w:type="paragraph" w:styleId="72">
    <w:name w:val="Body Text First Indent 2"/>
    <w:basedOn w:val="32"/>
    <w:link w:val="252"/>
    <w:uiPriority w:val="0"/>
    <w:pPr>
      <w:adjustRightInd/>
      <w:spacing w:beforeLines="50" w:afterLines="50" w:line="240" w:lineRule="auto"/>
      <w:ind w:left="420" w:firstLine="210"/>
      <w:jc w:val="both"/>
      <w:textAlignment w:val="auto"/>
    </w:pPr>
    <w:rPr>
      <w:kern w:val="2"/>
      <w:sz w:val="21"/>
    </w:rPr>
  </w:style>
  <w:style w:type="table" w:styleId="74">
    <w:name w:val="Table Grid"/>
    <w:basedOn w:val="7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6">
    <w:name w:val="Strong"/>
    <w:qFormat/>
    <w:uiPriority w:val="0"/>
    <w:rPr>
      <w:b/>
    </w:rPr>
  </w:style>
  <w:style w:type="character" w:styleId="77">
    <w:name w:val="endnote reference"/>
    <w:uiPriority w:val="0"/>
    <w:rPr>
      <w:vertAlign w:val="superscript"/>
    </w:rPr>
  </w:style>
  <w:style w:type="character" w:styleId="78">
    <w:name w:val="page number"/>
    <w:basedOn w:val="75"/>
    <w:uiPriority w:val="0"/>
  </w:style>
  <w:style w:type="character" w:styleId="79">
    <w:name w:val="FollowedHyperlink"/>
    <w:uiPriority w:val="0"/>
    <w:rPr>
      <w:color w:val="800080"/>
      <w:u w:val="single"/>
    </w:rPr>
  </w:style>
  <w:style w:type="character" w:styleId="80">
    <w:name w:val="line number"/>
    <w:basedOn w:val="75"/>
    <w:uiPriority w:val="0"/>
  </w:style>
  <w:style w:type="character" w:styleId="81">
    <w:name w:val="HTML Typewriter"/>
    <w:uiPriority w:val="0"/>
    <w:rPr>
      <w:rFonts w:ascii="宋体" w:hAnsi="宋体" w:eastAsia="宋体" w:cs="宋体"/>
      <w:sz w:val="91"/>
      <w:szCs w:val="91"/>
    </w:rPr>
  </w:style>
  <w:style w:type="character" w:styleId="82">
    <w:name w:val="Hyperlink"/>
    <w:uiPriority w:val="0"/>
    <w:rPr>
      <w:color w:val="0000FF"/>
      <w:u w:val="single"/>
    </w:rPr>
  </w:style>
  <w:style w:type="character" w:styleId="83">
    <w:name w:val="annotation reference"/>
    <w:uiPriority w:val="0"/>
    <w:rPr>
      <w:sz w:val="21"/>
      <w:szCs w:val="21"/>
    </w:rPr>
  </w:style>
  <w:style w:type="paragraph" w:customStyle="1" w:styleId="84">
    <w:name w:val="样式1"/>
    <w:basedOn w:val="1"/>
    <w:link w:val="425"/>
    <w:uiPriority w:val="0"/>
    <w:pPr>
      <w:adjustRightInd w:val="0"/>
      <w:spacing w:line="420" w:lineRule="auto"/>
      <w:jc w:val="center"/>
      <w:textAlignment w:val="baseline"/>
    </w:pPr>
    <w:rPr>
      <w:rFonts w:ascii="宋体"/>
      <w:kern w:val="0"/>
      <w:sz w:val="24"/>
      <w:szCs w:val="20"/>
    </w:rPr>
  </w:style>
  <w:style w:type="paragraph" w:customStyle="1" w:styleId="85">
    <w:name w:val="Char"/>
    <w:basedOn w:val="1"/>
    <w:qFormat/>
    <w:uiPriority w:val="0"/>
    <w:pPr>
      <w:snapToGrid w:val="0"/>
      <w:spacing w:line="440" w:lineRule="atLeast"/>
    </w:pPr>
    <w:rPr>
      <w:rFonts w:ascii="宋体"/>
      <w:sz w:val="24"/>
    </w:rPr>
  </w:style>
  <w:style w:type="paragraph" w:customStyle="1" w:styleId="86">
    <w:name w:val="样式2"/>
    <w:basedOn w:val="1"/>
    <w:link w:val="103"/>
    <w:uiPriority w:val="0"/>
    <w:pPr>
      <w:adjustRightInd w:val="0"/>
      <w:spacing w:line="410" w:lineRule="atLeast"/>
      <w:jc w:val="left"/>
      <w:textAlignment w:val="baseline"/>
    </w:pPr>
    <w:rPr>
      <w:kern w:val="0"/>
      <w:sz w:val="24"/>
      <w:szCs w:val="20"/>
    </w:rPr>
  </w:style>
  <w:style w:type="paragraph" w:customStyle="1" w:styleId="87">
    <w:name w:val="正文1"/>
    <w:basedOn w:val="1"/>
    <w:link w:val="138"/>
    <w:uiPriority w:val="0"/>
    <w:pPr>
      <w:adjustRightInd w:val="0"/>
      <w:spacing w:line="360" w:lineRule="atLeast"/>
      <w:jc w:val="left"/>
      <w:textAlignment w:val="baseline"/>
    </w:pPr>
    <w:rPr>
      <w:rFonts w:ascii="宋体"/>
      <w:kern w:val="0"/>
      <w:sz w:val="24"/>
      <w:szCs w:val="20"/>
    </w:rPr>
  </w:style>
  <w:style w:type="paragraph" w:customStyle="1" w:styleId="88">
    <w:name w:val="日期1"/>
    <w:basedOn w:val="1"/>
    <w:next w:val="1"/>
    <w:uiPriority w:val="0"/>
    <w:pPr>
      <w:adjustRightInd w:val="0"/>
      <w:spacing w:line="360" w:lineRule="atLeast"/>
      <w:textAlignment w:val="baseline"/>
    </w:pPr>
    <w:rPr>
      <w:rFonts w:ascii="宋体" w:eastAsia="Wingdings"/>
      <w:kern w:val="0"/>
      <w:sz w:val="24"/>
      <w:szCs w:val="20"/>
    </w:rPr>
  </w:style>
  <w:style w:type="paragraph" w:customStyle="1" w:styleId="89">
    <w:name w:val="正文文本 31"/>
    <w:basedOn w:val="1"/>
    <w:uiPriority w:val="0"/>
    <w:pPr>
      <w:adjustRightInd w:val="0"/>
      <w:spacing w:line="360" w:lineRule="auto"/>
      <w:jc w:val="center"/>
      <w:textAlignment w:val="baseline"/>
    </w:pPr>
    <w:rPr>
      <w:rFonts w:ascii="宋体"/>
      <w:b/>
      <w:color w:val="FF0000"/>
      <w:kern w:val="0"/>
      <w:sz w:val="24"/>
      <w:szCs w:val="20"/>
      <w:u w:val="single"/>
    </w:rPr>
  </w:style>
  <w:style w:type="character" w:customStyle="1" w:styleId="90">
    <w:name w:val="标题 1 Char"/>
    <w:link w:val="5"/>
    <w:uiPriority w:val="0"/>
    <w:rPr>
      <w:b/>
      <w:bCs/>
      <w:kern w:val="44"/>
      <w:sz w:val="44"/>
      <w:szCs w:val="44"/>
    </w:rPr>
  </w:style>
  <w:style w:type="character" w:customStyle="1" w:styleId="91">
    <w:name w:val="日期 Char"/>
    <w:link w:val="42"/>
    <w:uiPriority w:val="0"/>
    <w:rPr>
      <w:rFonts w:ascii="Verdana" w:hAnsi="Verdana" w:eastAsia="仿宋体"/>
      <w:spacing w:val="10"/>
      <w:sz w:val="24"/>
    </w:rPr>
  </w:style>
  <w:style w:type="character" w:customStyle="1" w:styleId="92">
    <w:name w:val="标题 4 Char"/>
    <w:link w:val="8"/>
    <w:uiPriority w:val="0"/>
    <w:rPr>
      <w:rFonts w:ascii="宋体"/>
      <w:i/>
      <w:sz w:val="24"/>
    </w:rPr>
  </w:style>
  <w:style w:type="character" w:customStyle="1" w:styleId="93">
    <w:name w:val="标题 5 Char"/>
    <w:link w:val="10"/>
    <w:uiPriority w:val="0"/>
    <w:rPr>
      <w:kern w:val="2"/>
      <w:sz w:val="28"/>
    </w:rPr>
  </w:style>
  <w:style w:type="character" w:customStyle="1" w:styleId="94">
    <w:name w:val="标题 6 Char"/>
    <w:link w:val="11"/>
    <w:uiPriority w:val="0"/>
    <w:rPr>
      <w:sz w:val="24"/>
    </w:rPr>
  </w:style>
  <w:style w:type="character" w:customStyle="1" w:styleId="95">
    <w:name w:val="标题 7 Char"/>
    <w:link w:val="12"/>
    <w:uiPriority w:val="0"/>
    <w:rPr>
      <w:sz w:val="24"/>
    </w:rPr>
  </w:style>
  <w:style w:type="character" w:customStyle="1" w:styleId="96">
    <w:name w:val="标题 8 Char"/>
    <w:link w:val="13"/>
    <w:uiPriority w:val="0"/>
    <w:rPr>
      <w:sz w:val="24"/>
    </w:rPr>
  </w:style>
  <w:style w:type="character" w:customStyle="1" w:styleId="97">
    <w:name w:val="标题 9 Char"/>
    <w:link w:val="14"/>
    <w:uiPriority w:val="0"/>
    <w:rPr>
      <w:rFonts w:ascii="Arial" w:hAnsi="Arial" w:eastAsia="黑体"/>
      <w:sz w:val="24"/>
    </w:rPr>
  </w:style>
  <w:style w:type="paragraph" w:customStyle="1" w:styleId="98">
    <w:name w:val="1"/>
    <w:basedOn w:val="1"/>
    <w:qFormat/>
    <w:uiPriority w:val="0"/>
    <w:pPr>
      <w:spacing w:line="360" w:lineRule="auto"/>
      <w:ind w:firstLine="200" w:firstLineChars="200"/>
    </w:pPr>
    <w:rPr>
      <w:rFonts w:ascii="宋体" w:hAnsi="宋体" w:cs="宋体"/>
      <w:sz w:val="24"/>
    </w:rPr>
  </w:style>
  <w:style w:type="character" w:customStyle="1" w:styleId="99">
    <w:name w:val="正文文本缩进 3 Char"/>
    <w:link w:val="58"/>
    <w:uiPriority w:val="0"/>
    <w:rPr>
      <w:rFonts w:ascii="宋体"/>
      <w:sz w:val="24"/>
    </w:rPr>
  </w:style>
  <w:style w:type="character" w:customStyle="1" w:styleId="100">
    <w:name w:val="正文文本缩进 Char"/>
    <w:link w:val="32"/>
    <w:uiPriority w:val="0"/>
    <w:rPr>
      <w:rFonts w:ascii="宋体"/>
      <w:sz w:val="24"/>
    </w:rPr>
  </w:style>
  <w:style w:type="character" w:customStyle="1" w:styleId="101">
    <w:name w:val="页眉 Char"/>
    <w:link w:val="48"/>
    <w:uiPriority w:val="0"/>
    <w:rPr>
      <w:kern w:val="2"/>
      <w:sz w:val="18"/>
      <w:szCs w:val="18"/>
    </w:rPr>
  </w:style>
  <w:style w:type="character" w:customStyle="1" w:styleId="102">
    <w:name w:val="文档结构图 Char"/>
    <w:link w:val="23"/>
    <w:uiPriority w:val="0"/>
    <w:rPr>
      <w:kern w:val="2"/>
      <w:sz w:val="21"/>
      <w:shd w:val="clear" w:color="auto" w:fill="000080"/>
    </w:rPr>
  </w:style>
  <w:style w:type="character" w:customStyle="1" w:styleId="103">
    <w:name w:val="样式2 Char"/>
    <w:link w:val="86"/>
    <w:uiPriority w:val="0"/>
    <w:rPr>
      <w:sz w:val="24"/>
    </w:rPr>
  </w:style>
  <w:style w:type="paragraph" w:customStyle="1" w:styleId="104">
    <w:name w:val="正文3"/>
    <w:link w:val="165"/>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105">
    <w:name w:val="正文文本 21"/>
    <w:basedOn w:val="1"/>
    <w:uiPriority w:val="0"/>
    <w:pPr>
      <w:adjustRightInd w:val="0"/>
      <w:ind w:left="425"/>
      <w:textAlignment w:val="baseline"/>
    </w:pPr>
    <w:rPr>
      <w:rFonts w:ascii="宋体"/>
      <w:sz w:val="28"/>
      <w:szCs w:val="20"/>
    </w:rPr>
  </w:style>
  <w:style w:type="paragraph" w:customStyle="1" w:styleId="106">
    <w:name w:val="K01"/>
    <w:basedOn w:val="1"/>
    <w:uiPriority w:val="0"/>
    <w:pPr>
      <w:adjustRightInd w:val="0"/>
      <w:spacing w:after="120" w:line="360" w:lineRule="auto"/>
      <w:ind w:left="960" w:hanging="393"/>
      <w:jc w:val="left"/>
      <w:textAlignment w:val="baseline"/>
    </w:pPr>
    <w:rPr>
      <w:rFonts w:ascii="宋体"/>
      <w:kern w:val="0"/>
      <w:sz w:val="24"/>
      <w:szCs w:val="20"/>
    </w:rPr>
  </w:style>
  <w:style w:type="character" w:customStyle="1" w:styleId="107">
    <w:name w:val="批注框文本 Char"/>
    <w:link w:val="46"/>
    <w:uiPriority w:val="0"/>
    <w:rPr>
      <w:kern w:val="2"/>
      <w:sz w:val="18"/>
      <w:szCs w:val="18"/>
    </w:rPr>
  </w:style>
  <w:style w:type="paragraph" w:customStyle="1" w:styleId="108">
    <w:name w:val="标题1"/>
    <w:basedOn w:val="5"/>
    <w:uiPriority w:val="0"/>
    <w:pPr>
      <w:tabs>
        <w:tab w:val="left" w:pos="1084"/>
      </w:tabs>
      <w:adjustRightInd w:val="0"/>
      <w:spacing w:before="120" w:after="0" w:line="360" w:lineRule="auto"/>
      <w:ind w:left="1084" w:hanging="630"/>
      <w:jc w:val="left"/>
      <w:textAlignment w:val="baseline"/>
    </w:pPr>
    <w:rPr>
      <w:bCs w:val="0"/>
      <w:sz w:val="28"/>
      <w:szCs w:val="20"/>
    </w:rPr>
  </w:style>
  <w:style w:type="paragraph" w:customStyle="1" w:styleId="109">
    <w:name w:val="标题2"/>
    <w:basedOn w:val="6"/>
    <w:qFormat/>
    <w:uiPriority w:val="0"/>
    <w:pPr>
      <w:tabs>
        <w:tab w:val="left" w:pos="567"/>
        <w:tab w:val="left" w:pos="1294"/>
      </w:tabs>
      <w:autoSpaceDE/>
      <w:autoSpaceDN/>
      <w:snapToGrid w:val="0"/>
      <w:spacing w:before="0" w:after="0" w:line="360" w:lineRule="auto"/>
      <w:ind w:left="1294" w:hanging="420"/>
      <w:jc w:val="both"/>
    </w:pPr>
    <w:rPr>
      <w:rFonts w:ascii="Times New Roman" w:hAnsi="Times New Roman" w:eastAsia="宋体"/>
      <w:b w:val="0"/>
      <w:sz w:val="24"/>
    </w:rPr>
  </w:style>
  <w:style w:type="paragraph" w:customStyle="1" w:styleId="110">
    <w:name w:val="标题3"/>
    <w:basedOn w:val="7"/>
    <w:qFormat/>
    <w:uiPriority w:val="0"/>
    <w:pPr>
      <w:keepLines w:val="0"/>
      <w:tabs>
        <w:tab w:val="left" w:pos="840"/>
      </w:tabs>
      <w:adjustRightInd w:val="0"/>
      <w:snapToGrid w:val="0"/>
      <w:spacing w:before="0" w:after="0" w:line="360" w:lineRule="auto"/>
      <w:textAlignment w:val="baseline"/>
    </w:pPr>
    <w:rPr>
      <w:rFonts w:ascii="宋体" w:hAnsi="宋体"/>
      <w:b w:val="0"/>
      <w:bCs w:val="0"/>
      <w:kern w:val="0"/>
      <w:sz w:val="24"/>
      <w:szCs w:val="20"/>
    </w:rPr>
  </w:style>
  <w:style w:type="paragraph" w:customStyle="1" w:styleId="111">
    <w:name w:val="标题4"/>
    <w:basedOn w:val="8"/>
    <w:uiPriority w:val="0"/>
    <w:pPr>
      <w:tabs>
        <w:tab w:val="left" w:pos="360"/>
      </w:tabs>
      <w:ind w:left="0"/>
      <w:jc w:val="both"/>
    </w:pPr>
    <w:rPr>
      <w:rFonts w:ascii="Arial" w:hAnsi="Arial"/>
      <w:i w:val="0"/>
    </w:rPr>
  </w:style>
  <w:style w:type="character" w:customStyle="1" w:styleId="112">
    <w:name w:val="批注文字 Char"/>
    <w:link w:val="25"/>
    <w:qFormat/>
    <w:uiPriority w:val="0"/>
    <w:rPr>
      <w:sz w:val="24"/>
    </w:rPr>
  </w:style>
  <w:style w:type="character" w:customStyle="1" w:styleId="113">
    <w:name w:val="批注主题 Char"/>
    <w:link w:val="70"/>
    <w:uiPriority w:val="0"/>
    <w:rPr>
      <w:b/>
      <w:bCs/>
      <w:sz w:val="24"/>
    </w:rPr>
  </w:style>
  <w:style w:type="character" w:customStyle="1" w:styleId="114">
    <w:name w:val="正文文本 2 Char"/>
    <w:link w:val="64"/>
    <w:uiPriority w:val="0"/>
    <w:rPr>
      <w:color w:val="000000"/>
      <w:kern w:val="2"/>
      <w:sz w:val="24"/>
    </w:rPr>
  </w:style>
  <w:style w:type="paragraph" w:customStyle="1" w:styleId="115">
    <w:name w:val="尾注文字"/>
    <w:basedOn w:val="1"/>
    <w:uiPriority w:val="0"/>
    <w:pPr>
      <w:autoSpaceDE w:val="0"/>
      <w:autoSpaceDN w:val="0"/>
      <w:adjustRightInd w:val="0"/>
      <w:spacing w:line="360" w:lineRule="atLeast"/>
      <w:jc w:val="left"/>
    </w:pPr>
    <w:rPr>
      <w:kern w:val="0"/>
      <w:sz w:val="20"/>
      <w:szCs w:val="20"/>
    </w:rPr>
  </w:style>
  <w:style w:type="paragraph" w:customStyle="1" w:styleId="116">
    <w:name w:val="表格"/>
    <w:basedOn w:val="1"/>
    <w:link w:val="136"/>
    <w:qFormat/>
    <w:uiPriority w:val="0"/>
    <w:pPr>
      <w:adjustRightInd w:val="0"/>
      <w:spacing w:line="400" w:lineRule="exact"/>
      <w:jc w:val="left"/>
      <w:textAlignment w:val="baseline"/>
    </w:pPr>
    <w:rPr>
      <w:rFonts w:ascii="仿宋_GB2312" w:eastAsia="仿宋体"/>
      <w:spacing w:val="20"/>
      <w:kern w:val="28"/>
      <w:sz w:val="28"/>
      <w:szCs w:val="20"/>
    </w:rPr>
  </w:style>
  <w:style w:type="paragraph" w:customStyle="1" w:styleId="117">
    <w:name w:val="样式3"/>
    <w:basedOn w:val="1"/>
    <w:next w:val="9"/>
    <w:link w:val="143"/>
    <w:uiPriority w:val="0"/>
    <w:pPr>
      <w:spacing w:before="60" w:after="60" w:line="360" w:lineRule="auto"/>
      <w:ind w:firstLine="510"/>
    </w:pPr>
    <w:rPr>
      <w:sz w:val="24"/>
    </w:rPr>
  </w:style>
  <w:style w:type="character" w:customStyle="1" w:styleId="118">
    <w:name w:val="正文文本 Char"/>
    <w:link w:val="31"/>
    <w:uiPriority w:val="0"/>
    <w:rPr>
      <w:rFonts w:ascii="宋体"/>
      <w:color w:val="000000"/>
      <w:kern w:val="2"/>
      <w:sz w:val="24"/>
    </w:rPr>
  </w:style>
  <w:style w:type="character" w:customStyle="1" w:styleId="119">
    <w:name w:val="正文首行缩进 Char"/>
    <w:link w:val="71"/>
    <w:uiPriority w:val="0"/>
    <w:rPr>
      <w:rFonts w:ascii="宋体"/>
      <w:color w:val="000000"/>
      <w:kern w:val="2"/>
      <w:sz w:val="24"/>
    </w:rPr>
  </w:style>
  <w:style w:type="paragraph" w:customStyle="1" w:styleId="120">
    <w:name w:val="Char Char Char Char Char Char Char Char Char"/>
    <w:basedOn w:val="1"/>
    <w:uiPriority w:val="0"/>
    <w:pPr>
      <w:spacing w:line="360" w:lineRule="auto"/>
      <w:ind w:firstLine="480" w:firstLineChars="200"/>
    </w:pPr>
    <w:rPr>
      <w:rFonts w:ascii="宋体" w:hAnsi="宋体" w:cs="宋体"/>
      <w:sz w:val="24"/>
    </w:rPr>
  </w:style>
  <w:style w:type="character" w:customStyle="1" w:styleId="121">
    <w:name w:val="标题 3 Char"/>
    <w:uiPriority w:val="0"/>
    <w:rPr>
      <w:rFonts w:eastAsia="仿宋_GB2312"/>
      <w:b/>
      <w:sz w:val="32"/>
      <w:lang w:val="en-US" w:eastAsia="zh-CN" w:bidi="ar-SA"/>
    </w:rPr>
  </w:style>
  <w:style w:type="paragraph" w:customStyle="1" w:styleId="122">
    <w:name w:val="Char1"/>
    <w:basedOn w:val="1"/>
    <w:uiPriority w:val="0"/>
    <w:pPr>
      <w:widowControl/>
      <w:spacing w:after="160" w:line="240" w:lineRule="exact"/>
      <w:jc w:val="left"/>
    </w:pPr>
    <w:rPr>
      <w:rFonts w:ascii="Verdana" w:hAnsi="Verdana"/>
      <w:kern w:val="0"/>
      <w:sz w:val="20"/>
      <w:szCs w:val="20"/>
      <w:lang w:eastAsia="en-US"/>
    </w:rPr>
  </w:style>
  <w:style w:type="paragraph" w:customStyle="1" w:styleId="123">
    <w:name w:val="正文报告"/>
    <w:basedOn w:val="1"/>
    <w:uiPriority w:val="0"/>
    <w:pPr>
      <w:tabs>
        <w:tab w:val="left" w:pos="510"/>
      </w:tabs>
      <w:adjustRightInd w:val="0"/>
      <w:spacing w:line="460" w:lineRule="exact"/>
      <w:ind w:firstLine="482"/>
      <w:textAlignment w:val="baseline"/>
    </w:pPr>
    <w:rPr>
      <w:kern w:val="0"/>
      <w:sz w:val="24"/>
      <w:szCs w:val="20"/>
    </w:rPr>
  </w:style>
  <w:style w:type="paragraph" w:customStyle="1" w:styleId="124">
    <w:name w:val="xl28"/>
    <w:basedOn w:val="1"/>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25">
    <w:name w:val="Char Char Char Char Char Char Char Char Char11"/>
    <w:basedOn w:val="1"/>
    <w:uiPriority w:val="0"/>
    <w:pPr>
      <w:spacing w:line="360" w:lineRule="auto"/>
      <w:ind w:firstLine="200" w:firstLineChars="200"/>
    </w:pPr>
    <w:rPr>
      <w:rFonts w:ascii="宋体" w:hAnsi="宋体" w:cs="宋体"/>
      <w:sz w:val="24"/>
    </w:rPr>
  </w:style>
  <w:style w:type="character" w:customStyle="1" w:styleId="126">
    <w:name w:val="普通文字"/>
    <w:uiPriority w:val="0"/>
    <w:rPr>
      <w:rFonts w:ascii="宋体" w:hAnsi="Courier New" w:eastAsia="宋体"/>
      <w:kern w:val="2"/>
      <w:sz w:val="21"/>
      <w:lang w:val="en-US" w:eastAsia="zh-CN" w:bidi="ar-SA"/>
    </w:rPr>
  </w:style>
  <w:style w:type="character" w:customStyle="1" w:styleId="127">
    <w:name w:val="标题 Char"/>
    <w:link w:val="69"/>
    <w:uiPriority w:val="0"/>
    <w:rPr>
      <w:rFonts w:ascii="黑体" w:eastAsia="黑体"/>
      <w:snapToGrid w:val="0"/>
      <w:sz w:val="28"/>
    </w:rPr>
  </w:style>
  <w:style w:type="paragraph" w:customStyle="1" w:styleId="128">
    <w:name w:val="Char Char"/>
    <w:basedOn w:val="1"/>
    <w:uiPriority w:val="0"/>
    <w:pPr>
      <w:spacing w:line="360" w:lineRule="auto"/>
      <w:ind w:firstLine="200" w:firstLineChars="200"/>
    </w:pPr>
    <w:rPr>
      <w:rFonts w:ascii="宋体" w:hAnsi="宋体" w:cs="宋体"/>
      <w:sz w:val="24"/>
    </w:rPr>
  </w:style>
  <w:style w:type="paragraph" w:customStyle="1" w:styleId="129">
    <w:name w:val="Char3 Char Char Char Char Char Char"/>
    <w:basedOn w:val="1"/>
    <w:uiPriority w:val="0"/>
  </w:style>
  <w:style w:type="paragraph" w:customStyle="1" w:styleId="130">
    <w:name w:val="Char Char Char Char"/>
    <w:basedOn w:val="1"/>
    <w:uiPriority w:val="0"/>
    <w:pPr>
      <w:adjustRightInd w:val="0"/>
      <w:spacing w:line="360" w:lineRule="auto"/>
    </w:pPr>
    <w:rPr>
      <w:kern w:val="0"/>
      <w:sz w:val="24"/>
      <w:szCs w:val="20"/>
    </w:rPr>
  </w:style>
  <w:style w:type="paragraph" w:customStyle="1" w:styleId="131">
    <w:name w:val="默认段落字体 Para Char Char Char Char"/>
    <w:basedOn w:val="1"/>
    <w:uiPriority w:val="0"/>
    <w:pPr>
      <w:spacing w:beforeLines="50" w:afterLines="50" w:line="360" w:lineRule="auto"/>
      <w:jc w:val="left"/>
    </w:pPr>
    <w:rPr>
      <w:rFonts w:ascii="宋体" w:hAnsi="宋体"/>
      <w:b/>
      <w:sz w:val="32"/>
    </w:rPr>
  </w:style>
  <w:style w:type="paragraph" w:customStyle="1" w:styleId="132">
    <w:name w:val="不缩进"/>
    <w:basedOn w:val="1"/>
    <w:uiPriority w:val="0"/>
    <w:pPr>
      <w:adjustRightInd w:val="0"/>
      <w:spacing w:line="500" w:lineRule="atLeast"/>
      <w:jc w:val="center"/>
      <w:textAlignment w:val="baseline"/>
    </w:pPr>
    <w:rPr>
      <w:rFonts w:ascii="Arial" w:hAnsi="Arial" w:cs="Arial"/>
      <w:kern w:val="0"/>
      <w:sz w:val="24"/>
      <w:szCs w:val="20"/>
    </w:rPr>
  </w:style>
  <w:style w:type="paragraph" w:customStyle="1" w:styleId="133">
    <w:name w:val="默认段落字体 Para Char"/>
    <w:basedOn w:val="1"/>
    <w:uiPriority w:val="0"/>
  </w:style>
  <w:style w:type="paragraph" w:customStyle="1" w:styleId="134">
    <w:name w:val="二级标题"/>
    <w:basedOn w:val="5"/>
    <w:uiPriority w:val="0"/>
    <w:pPr>
      <w:keepNext w:val="0"/>
      <w:tabs>
        <w:tab w:val="left" w:pos="480"/>
        <w:tab w:val="left" w:pos="850"/>
      </w:tabs>
      <w:autoSpaceDE w:val="0"/>
      <w:autoSpaceDN w:val="0"/>
      <w:adjustRightInd w:val="0"/>
      <w:spacing w:before="120" w:after="120" w:line="360" w:lineRule="auto"/>
      <w:jc w:val="left"/>
      <w:textAlignment w:val="baseline"/>
    </w:pPr>
    <w:rPr>
      <w:rFonts w:ascii="宋体" w:hAnsi="宋体"/>
      <w:bCs w:val="0"/>
      <w:color w:val="000000"/>
      <w:sz w:val="24"/>
      <w:szCs w:val="20"/>
    </w:rPr>
  </w:style>
  <w:style w:type="character" w:customStyle="1" w:styleId="135">
    <w:name w:val="页脚 Char"/>
    <w:link w:val="47"/>
    <w:uiPriority w:val="99"/>
    <w:rPr>
      <w:kern w:val="2"/>
      <w:sz w:val="18"/>
      <w:szCs w:val="18"/>
    </w:rPr>
  </w:style>
  <w:style w:type="character" w:customStyle="1" w:styleId="136">
    <w:name w:val="表格 Char"/>
    <w:link w:val="116"/>
    <w:uiPriority w:val="0"/>
    <w:rPr>
      <w:rFonts w:ascii="仿宋_GB2312" w:eastAsia="仿宋体"/>
      <w:spacing w:val="20"/>
      <w:kern w:val="28"/>
      <w:sz w:val="28"/>
    </w:rPr>
  </w:style>
  <w:style w:type="paragraph" w:customStyle="1" w:styleId="137">
    <w:name w:val="初设工程名"/>
    <w:uiPriority w:val="0"/>
    <w:pPr>
      <w:widowControl w:val="0"/>
      <w:spacing w:beforeLines="50"/>
      <w:jc w:val="center"/>
    </w:pPr>
    <w:rPr>
      <w:rFonts w:ascii="Arial" w:hAnsi="Arial" w:eastAsia="黑体" w:cs="Arial"/>
      <w:b/>
      <w:color w:val="000000"/>
      <w:kern w:val="2"/>
      <w:sz w:val="44"/>
      <w:szCs w:val="21"/>
      <w:lang w:val="en-US" w:eastAsia="zh-CN" w:bidi="ar-SA"/>
    </w:rPr>
  </w:style>
  <w:style w:type="character" w:customStyle="1" w:styleId="138">
    <w:name w:val="正文1 Char"/>
    <w:link w:val="87"/>
    <w:uiPriority w:val="0"/>
    <w:rPr>
      <w:rFonts w:ascii="宋体"/>
      <w:sz w:val="24"/>
    </w:rPr>
  </w:style>
  <w:style w:type="character" w:customStyle="1" w:styleId="139">
    <w:name w:val="无缩进正文 Char"/>
    <w:link w:val="140"/>
    <w:uiPriority w:val="0"/>
    <w:rPr>
      <w:rFonts w:eastAsia="仿宋_GB2312"/>
      <w:kern w:val="2"/>
      <w:sz w:val="24"/>
    </w:rPr>
  </w:style>
  <w:style w:type="paragraph" w:customStyle="1" w:styleId="140">
    <w:name w:val="无缩进正文"/>
    <w:basedOn w:val="1"/>
    <w:link w:val="139"/>
    <w:uiPriority w:val="0"/>
    <w:pPr>
      <w:jc w:val="left"/>
    </w:pPr>
    <w:rPr>
      <w:rFonts w:eastAsia="仿宋_GB2312"/>
      <w:sz w:val="24"/>
      <w:szCs w:val="20"/>
    </w:rPr>
  </w:style>
  <w:style w:type="character" w:customStyle="1" w:styleId="141">
    <w:name w:val="批注文字 Char1"/>
    <w:uiPriority w:val="0"/>
    <w:rPr>
      <w:rFonts w:ascii="宋体" w:hAnsi="宋体"/>
      <w:b/>
      <w:bCs/>
      <w:kern w:val="2"/>
      <w:sz w:val="30"/>
      <w:szCs w:val="30"/>
    </w:rPr>
  </w:style>
  <w:style w:type="character" w:customStyle="1" w:styleId="142">
    <w:name w:val="正文文字 Char Char"/>
    <w:uiPriority w:val="0"/>
    <w:rPr>
      <w:rFonts w:ascii="宋体"/>
      <w:kern w:val="2"/>
      <w:sz w:val="24"/>
    </w:rPr>
  </w:style>
  <w:style w:type="character" w:customStyle="1" w:styleId="143">
    <w:name w:val="样式3 Char"/>
    <w:link w:val="117"/>
    <w:uiPriority w:val="0"/>
    <w:rPr>
      <w:kern w:val="2"/>
      <w:sz w:val="24"/>
      <w:szCs w:val="24"/>
    </w:rPr>
  </w:style>
  <w:style w:type="character" w:customStyle="1" w:styleId="144">
    <w:name w:val="原文22"/>
    <w:uiPriority w:val="0"/>
    <w:rPr>
      <w:rFonts w:ascii="Times New Roman" w:hAnsi="Times New Roman" w:eastAsia="宋体"/>
      <w:color w:val="0000FF"/>
      <w:kern w:val="22"/>
      <w:sz w:val="22"/>
    </w:rPr>
  </w:style>
  <w:style w:type="character" w:customStyle="1" w:styleId="145">
    <w:name w:val="报告正文 Char"/>
    <w:link w:val="146"/>
    <w:uiPriority w:val="0"/>
    <w:rPr>
      <w:kern w:val="2"/>
      <w:sz w:val="24"/>
      <w:szCs w:val="24"/>
    </w:rPr>
  </w:style>
  <w:style w:type="paragraph" w:customStyle="1" w:styleId="146">
    <w:name w:val="报告正文"/>
    <w:basedOn w:val="1"/>
    <w:link w:val="145"/>
    <w:uiPriority w:val="0"/>
    <w:pPr>
      <w:spacing w:line="400" w:lineRule="exact"/>
      <w:ind w:firstLine="482"/>
    </w:pPr>
    <w:rPr>
      <w:sz w:val="24"/>
    </w:rPr>
  </w:style>
  <w:style w:type="character" w:customStyle="1" w:styleId="147">
    <w:name w:val="样式 标题 1 Char章节标题 Charb1 Char章节标题 Char1-*+ Charh1 Char1st l..."/>
    <w:qFormat/>
    <w:uiPriority w:val="0"/>
    <w:rPr>
      <w:rFonts w:ascii="宋体" w:hAnsi="宋体" w:eastAsia="宋体"/>
      <w:b/>
      <w:kern w:val="2"/>
      <w:sz w:val="30"/>
      <w:lang w:val="en-US" w:eastAsia="zh-CN"/>
    </w:rPr>
  </w:style>
  <w:style w:type="character" w:customStyle="1" w:styleId="148">
    <w:name w:val="例如：1.1 内容 Char Char"/>
    <w:uiPriority w:val="0"/>
    <w:rPr>
      <w:rFonts w:eastAsia="黑体"/>
      <w:color w:val="00FF00"/>
      <w:sz w:val="28"/>
      <w:lang w:val="en-US" w:eastAsia="zh-CN"/>
    </w:rPr>
  </w:style>
  <w:style w:type="character" w:customStyle="1" w:styleId="149">
    <w:name w:val="文档结构图 Char1"/>
    <w:uiPriority w:val="0"/>
    <w:rPr>
      <w:rFonts w:ascii="宋体" w:hAnsi="Times New Roman" w:eastAsia="宋体" w:cs="Times New Roman"/>
      <w:kern w:val="2"/>
      <w:sz w:val="18"/>
      <w:szCs w:val="18"/>
    </w:rPr>
  </w:style>
  <w:style w:type="character" w:customStyle="1" w:styleId="150">
    <w:name w:val="标题1.1.1.1.1.1 Char"/>
    <w:uiPriority w:val="0"/>
    <w:rPr>
      <w:rFonts w:ascii="Arial" w:hAnsi="Arial" w:eastAsia="黑体"/>
      <w:b/>
      <w:bCs/>
      <w:snapToGrid w:val="0"/>
      <w:sz w:val="24"/>
      <w:szCs w:val="24"/>
      <w:lang w:val="en-US" w:eastAsia="zh-CN" w:bidi="ar-SA"/>
    </w:rPr>
  </w:style>
  <w:style w:type="character" w:customStyle="1" w:styleId="151">
    <w:name w:val="正文文字缩进 Char Char"/>
    <w:uiPriority w:val="0"/>
    <w:rPr>
      <w:rFonts w:ascii="宋体" w:hAnsi="宋体" w:eastAsia="宋体"/>
      <w:color w:val="000000"/>
      <w:kern w:val="2"/>
      <w:sz w:val="21"/>
      <w:lang w:val="en-US" w:eastAsia="zh-CN" w:bidi="ar-SA"/>
    </w:rPr>
  </w:style>
  <w:style w:type="character" w:customStyle="1" w:styleId="152">
    <w:name w:val="标题 2 Char1"/>
    <w:link w:val="6"/>
    <w:uiPriority w:val="0"/>
    <w:rPr>
      <w:rFonts w:ascii="Arial" w:hAnsi="Arial" w:eastAsia="黑体"/>
      <w:b/>
      <w:sz w:val="32"/>
    </w:rPr>
  </w:style>
  <w:style w:type="character" w:customStyle="1" w:styleId="153">
    <w:name w:val="style41"/>
    <w:uiPriority w:val="0"/>
    <w:rPr>
      <w:rFonts w:hint="eastAsia" w:ascii="宋体" w:hAnsi="宋体" w:eastAsia="宋体"/>
    </w:rPr>
  </w:style>
  <w:style w:type="character" w:customStyle="1" w:styleId="154">
    <w:name w:val="标题 2 Char"/>
    <w:uiPriority w:val="0"/>
    <w:rPr>
      <w:rFonts w:ascii="Arial"/>
      <w:sz w:val="32"/>
    </w:rPr>
  </w:style>
  <w:style w:type="character" w:customStyle="1" w:styleId="155">
    <w:name w:val="已访问的超链接1"/>
    <w:uiPriority w:val="0"/>
    <w:rPr>
      <w:color w:val="800080"/>
      <w:u w:val="single"/>
    </w:rPr>
  </w:style>
  <w:style w:type="character" w:customStyle="1" w:styleId="156">
    <w:name w:val="正文文字 Char Char1"/>
    <w:qFormat/>
    <w:uiPriority w:val="0"/>
    <w:rPr>
      <w:rFonts w:ascii="宋体"/>
      <w:kern w:val="2"/>
      <w:sz w:val="24"/>
    </w:rPr>
  </w:style>
  <w:style w:type="character" w:customStyle="1" w:styleId="157">
    <w:name w:val="H5 Char"/>
    <w:uiPriority w:val="0"/>
    <w:rPr>
      <w:rFonts w:eastAsia="宋体"/>
      <w:b/>
      <w:sz w:val="28"/>
      <w:lang w:val="en-US" w:eastAsia="zh-CN" w:bidi="ar-SA"/>
    </w:rPr>
  </w:style>
  <w:style w:type="character" w:customStyle="1" w:styleId="158">
    <w:name w:val="正文（首行缩进两字） Char Char Char Char Char Char Char Char Char Char Char Char Char"/>
    <w:uiPriority w:val="0"/>
    <w:rPr>
      <w:rFonts w:eastAsia="宋体"/>
      <w:kern w:val="2"/>
      <w:sz w:val="24"/>
      <w:lang w:val="en-US" w:eastAsia="zh-CN" w:bidi="ar-SA"/>
    </w:rPr>
  </w:style>
  <w:style w:type="character" w:customStyle="1" w:styleId="159">
    <w:name w:val="技术规范书正文 Char"/>
    <w:uiPriority w:val="0"/>
    <w:rPr>
      <w:rFonts w:eastAsia="宋体"/>
      <w:kern w:val="2"/>
      <w:sz w:val="24"/>
      <w:szCs w:val="24"/>
      <w:lang w:val="en-US" w:eastAsia="zh-CN" w:bidi="ar-SA"/>
    </w:rPr>
  </w:style>
  <w:style w:type="character" w:customStyle="1" w:styleId="160">
    <w:name w:val="标题2（新） Char Char Char"/>
    <w:link w:val="161"/>
    <w:uiPriority w:val="0"/>
    <w:rPr>
      <w:rFonts w:ascii="宋体" w:hAnsi="Arial"/>
      <w:b/>
      <w:snapToGrid w:val="0"/>
      <w:kern w:val="2"/>
      <w:sz w:val="28"/>
    </w:rPr>
  </w:style>
  <w:style w:type="paragraph" w:customStyle="1" w:styleId="161">
    <w:name w:val="标题2（新） Char Char"/>
    <w:basedOn w:val="6"/>
    <w:link w:val="160"/>
    <w:uiPriority w:val="0"/>
    <w:pPr>
      <w:widowControl/>
      <w:tabs>
        <w:tab w:val="left" w:pos="576"/>
      </w:tabs>
      <w:autoSpaceDE/>
      <w:autoSpaceDN/>
      <w:adjustRightInd/>
      <w:spacing w:before="0" w:after="0" w:line="440" w:lineRule="exact"/>
      <w:textAlignment w:val="auto"/>
    </w:pPr>
    <w:rPr>
      <w:rFonts w:ascii="宋体" w:eastAsia="宋体"/>
      <w:snapToGrid w:val="0"/>
      <w:kern w:val="2"/>
      <w:sz w:val="28"/>
    </w:rPr>
  </w:style>
  <w:style w:type="character" w:customStyle="1" w:styleId="162">
    <w:name w:val="样式 Arial 小四"/>
    <w:uiPriority w:val="0"/>
    <w:rPr>
      <w:rFonts w:ascii="Arial" w:hAnsi="Arial"/>
      <w:sz w:val="24"/>
    </w:rPr>
  </w:style>
  <w:style w:type="character" w:customStyle="1" w:styleId="163">
    <w:name w:val="正文文本 3 Char"/>
    <w:link w:val="28"/>
    <w:uiPriority w:val="0"/>
    <w:rPr>
      <w:rFonts w:eastAsia="仿宋_GB2312"/>
      <w:sz w:val="16"/>
      <w:szCs w:val="16"/>
    </w:rPr>
  </w:style>
  <w:style w:type="character" w:customStyle="1" w:styleId="164">
    <w:name w:val="样式2 Char1"/>
    <w:uiPriority w:val="0"/>
    <w:rPr>
      <w:rFonts w:eastAsia="宋体"/>
      <w:sz w:val="24"/>
      <w:lang w:val="en-US" w:eastAsia="zh-CN" w:bidi="ar-SA"/>
    </w:rPr>
  </w:style>
  <w:style w:type="character" w:customStyle="1" w:styleId="165">
    <w:name w:val="Normal Char"/>
    <w:link w:val="104"/>
    <w:uiPriority w:val="0"/>
    <w:rPr>
      <w:rFonts w:ascii="宋体"/>
      <w:position w:val="-6"/>
      <w:sz w:val="32"/>
      <w:lang w:val="en-US" w:eastAsia="zh-CN" w:bidi="ar-SA"/>
    </w:rPr>
  </w:style>
  <w:style w:type="character" w:customStyle="1" w:styleId="166">
    <w:name w:val="上标e"/>
    <w:uiPriority w:val="0"/>
    <w:rPr>
      <w:rFonts w:ascii="宋体" w:hAnsi="宋体" w:eastAsia="宋体"/>
      <w:color w:val="FF00FF"/>
      <w:kern w:val="22"/>
      <w:sz w:val="22"/>
      <w:vertAlign w:val="superscript"/>
    </w:rPr>
  </w:style>
  <w:style w:type="character" w:customStyle="1" w:styleId="167">
    <w:name w:val="Char Char1"/>
    <w:uiPriority w:val="0"/>
    <w:rPr>
      <w:sz w:val="18"/>
    </w:rPr>
  </w:style>
  <w:style w:type="character" w:customStyle="1" w:styleId="168">
    <w:name w:val="首缩1字正文 Char"/>
    <w:link w:val="169"/>
    <w:uiPriority w:val="0"/>
    <w:rPr>
      <w:rFonts w:eastAsia="仿宋_GB2312"/>
      <w:kern w:val="2"/>
      <w:sz w:val="24"/>
    </w:rPr>
  </w:style>
  <w:style w:type="paragraph" w:customStyle="1" w:styleId="169">
    <w:name w:val="首缩1字正文"/>
    <w:basedOn w:val="1"/>
    <w:link w:val="168"/>
    <w:uiPriority w:val="0"/>
    <w:pPr>
      <w:ind w:firstLine="100" w:firstLineChars="100"/>
      <w:jc w:val="left"/>
    </w:pPr>
    <w:rPr>
      <w:rFonts w:eastAsia="仿宋_GB2312"/>
      <w:sz w:val="24"/>
      <w:szCs w:val="20"/>
    </w:rPr>
  </w:style>
  <w:style w:type="character" w:customStyle="1" w:styleId="170">
    <w:name w:val="无间隔 Char"/>
    <w:link w:val="171"/>
    <w:uiPriority w:val="0"/>
    <w:rPr>
      <w:rFonts w:ascii="Calibri" w:hAnsi="Calibri"/>
      <w:sz w:val="22"/>
      <w:szCs w:val="22"/>
      <w:lang w:val="en-US" w:eastAsia="zh-CN" w:bidi="ar-SA"/>
    </w:rPr>
  </w:style>
  <w:style w:type="paragraph" w:styleId="171">
    <w:name w:val="No Spacing"/>
    <w:link w:val="170"/>
    <w:qFormat/>
    <w:uiPriority w:val="0"/>
    <w:rPr>
      <w:rFonts w:ascii="Calibri" w:hAnsi="Calibri" w:eastAsia="宋体" w:cs="Times New Roman"/>
      <w:sz w:val="22"/>
      <w:szCs w:val="22"/>
      <w:lang w:val="en-US" w:eastAsia="zh-CN" w:bidi="ar-SA"/>
    </w:rPr>
  </w:style>
  <w:style w:type="character" w:customStyle="1" w:styleId="172">
    <w:name w:val="脚注文本 Char"/>
    <w:link w:val="55"/>
    <w:uiPriority w:val="0"/>
    <w:rPr>
      <w:rFonts w:ascii="宋体"/>
      <w:kern w:val="2"/>
      <w:sz w:val="18"/>
    </w:rPr>
  </w:style>
  <w:style w:type="character" w:customStyle="1" w:styleId="173">
    <w:name w:val="Title3 Char"/>
    <w:uiPriority w:val="0"/>
    <w:rPr>
      <w:rFonts w:ascii="Arial" w:hAnsi="Arial" w:eastAsia="黑体"/>
      <w:sz w:val="32"/>
      <w:lang w:val="en-US" w:eastAsia="zh-CN" w:bidi="ar-SA"/>
    </w:rPr>
  </w:style>
  <w:style w:type="character" w:customStyle="1" w:styleId="174">
    <w:name w:val="下标e"/>
    <w:uiPriority w:val="0"/>
    <w:rPr>
      <w:rFonts w:ascii="宋体" w:hAnsi="宋体" w:eastAsia="宋体"/>
      <w:color w:val="FF00FF"/>
      <w:kern w:val="22"/>
      <w:sz w:val="22"/>
      <w:vertAlign w:val="subscript"/>
    </w:rPr>
  </w:style>
  <w:style w:type="character" w:customStyle="1" w:styleId="175">
    <w:name w:val="正文文本缩进 2 Char"/>
    <w:link w:val="43"/>
    <w:uiPriority w:val="0"/>
    <w:rPr>
      <w:kern w:val="2"/>
      <w:sz w:val="21"/>
      <w:szCs w:val="24"/>
    </w:rPr>
  </w:style>
  <w:style w:type="character" w:customStyle="1" w:styleId="176">
    <w:name w:val="批注主题 Char1"/>
    <w:uiPriority w:val="0"/>
    <w:rPr>
      <w:rFonts w:ascii="宋体" w:hAnsi="宋体"/>
      <w:b/>
      <w:bCs/>
      <w:kern w:val="2"/>
      <w:sz w:val="30"/>
      <w:szCs w:val="30"/>
    </w:rPr>
  </w:style>
  <w:style w:type="character" w:customStyle="1" w:styleId="177">
    <w:name w:val="尾注文本 Char"/>
    <w:link w:val="44"/>
    <w:uiPriority w:val="0"/>
    <w:rPr>
      <w:sz w:val="24"/>
    </w:rPr>
  </w:style>
  <w:style w:type="paragraph" w:customStyle="1" w:styleId="178">
    <w:name w:val="Char1 Char Char Char Char Char Char"/>
    <w:basedOn w:val="1"/>
    <w:uiPriority w:val="0"/>
    <w:pPr>
      <w:spacing w:line="360" w:lineRule="auto"/>
      <w:ind w:firstLine="200" w:firstLineChars="200"/>
    </w:pPr>
    <w:rPr>
      <w:rFonts w:ascii="宋体" w:hAnsi="宋体" w:cs="宋体"/>
      <w:sz w:val="24"/>
    </w:rPr>
  </w:style>
  <w:style w:type="paragraph" w:customStyle="1" w:styleId="179">
    <w:name w:val="封面标题"/>
    <w:basedOn w:val="180"/>
    <w:qFormat/>
    <w:uiPriority w:val="0"/>
    <w:pPr>
      <w:spacing w:line="240" w:lineRule="auto"/>
      <w:jc w:val="center"/>
    </w:pPr>
    <w:rPr>
      <w:rFonts w:eastAsia="黑体"/>
      <w:sz w:val="72"/>
    </w:rPr>
  </w:style>
  <w:style w:type="paragraph" w:customStyle="1" w:styleId="180">
    <w:name w:val="技术规范书正文"/>
    <w:uiPriority w:val="0"/>
    <w:pPr>
      <w:widowControl w:val="0"/>
      <w:snapToGrid w:val="0"/>
      <w:spacing w:line="360" w:lineRule="auto"/>
    </w:pPr>
    <w:rPr>
      <w:rFonts w:ascii="Times New Roman" w:hAnsi="Times New Roman" w:eastAsia="宋体" w:cs="Times New Roman"/>
      <w:kern w:val="2"/>
      <w:sz w:val="24"/>
      <w:szCs w:val="24"/>
      <w:lang w:val="en-US" w:eastAsia="zh-CN" w:bidi="ar-SA"/>
    </w:rPr>
  </w:style>
  <w:style w:type="paragraph" w:customStyle="1" w:styleId="181">
    <w:name w:val="Char Char Char Char Char Char1"/>
    <w:basedOn w:val="1"/>
    <w:uiPriority w:val="0"/>
    <w:pPr>
      <w:adjustRightInd w:val="0"/>
      <w:spacing w:line="360" w:lineRule="auto"/>
    </w:pPr>
    <w:rPr>
      <w:kern w:val="0"/>
      <w:sz w:val="24"/>
      <w:szCs w:val="20"/>
    </w:rPr>
  </w:style>
  <w:style w:type="paragraph" w:customStyle="1" w:styleId="182">
    <w:name w:val="Char Char Char Char Char Char1 Char Char Char"/>
    <w:basedOn w:val="1"/>
    <w:uiPriority w:val="0"/>
    <w:pPr>
      <w:adjustRightInd w:val="0"/>
      <w:spacing w:line="360" w:lineRule="auto"/>
    </w:pPr>
    <w:rPr>
      <w:kern w:val="0"/>
      <w:sz w:val="24"/>
      <w:szCs w:val="20"/>
    </w:rPr>
  </w:style>
  <w:style w:type="paragraph" w:customStyle="1" w:styleId="183">
    <w:name w:val="Char Char2"/>
    <w:basedOn w:val="1"/>
    <w:uiPriority w:val="0"/>
  </w:style>
  <w:style w:type="paragraph" w:customStyle="1" w:styleId="184">
    <w:name w:val="样式 首行缩进:  2 字符"/>
    <w:basedOn w:val="1"/>
    <w:uiPriority w:val="0"/>
    <w:pPr>
      <w:tabs>
        <w:tab w:val="left" w:pos="-105"/>
      </w:tabs>
      <w:spacing w:before="120" w:after="120" w:line="440" w:lineRule="exact"/>
      <w:ind w:right="-168" w:rightChars="-70"/>
      <w:outlineLvl w:val="2"/>
    </w:pPr>
    <w:rPr>
      <w:rFonts w:ascii="宋体" w:hAnsi="宋体"/>
      <w:szCs w:val="20"/>
    </w:rPr>
  </w:style>
  <w:style w:type="paragraph" w:customStyle="1" w:styleId="185">
    <w:name w:val="招标文件章标题"/>
    <w:next w:val="1"/>
    <w:uiPriority w:val="0"/>
    <w:pPr>
      <w:widowControl w:val="0"/>
      <w:tabs>
        <w:tab w:val="left" w:pos="495"/>
      </w:tabs>
      <w:spacing w:before="240" w:after="120" w:line="480" w:lineRule="exact"/>
      <w:ind w:left="495" w:hanging="495"/>
      <w:outlineLvl w:val="0"/>
    </w:pPr>
    <w:rPr>
      <w:rFonts w:ascii="黑体" w:hAnsi="Arial" w:eastAsia="黑体" w:cs="Times New Roman"/>
      <w:b/>
      <w:bCs/>
      <w:kern w:val="2"/>
      <w:sz w:val="30"/>
      <w:lang w:val="en-US" w:eastAsia="zh-CN" w:bidi="ar-SA"/>
    </w:rPr>
  </w:style>
  <w:style w:type="paragraph" w:customStyle="1" w:styleId="186">
    <w:name w:val="Char11"/>
    <w:basedOn w:val="1"/>
    <w:uiPriority w:val="0"/>
  </w:style>
  <w:style w:type="paragraph" w:customStyle="1" w:styleId="187">
    <w:name w:val="xl4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88">
    <w:name w:val="标准"/>
    <w:basedOn w:val="1"/>
    <w:uiPriority w:val="0"/>
    <w:pPr>
      <w:adjustRightInd w:val="0"/>
      <w:spacing w:line="312" w:lineRule="atLeast"/>
      <w:textAlignment w:val="baseline"/>
    </w:pPr>
    <w:rPr>
      <w:kern w:val="0"/>
      <w:sz w:val="24"/>
      <w:szCs w:val="20"/>
    </w:rPr>
  </w:style>
  <w:style w:type="paragraph" w:customStyle="1" w:styleId="189">
    <w:name w:val="表内容"/>
    <w:basedOn w:val="1"/>
    <w:uiPriority w:val="0"/>
    <w:pPr>
      <w:widowControl/>
      <w:autoSpaceDE w:val="0"/>
      <w:autoSpaceDN w:val="0"/>
      <w:adjustRightInd w:val="0"/>
      <w:jc w:val="center"/>
      <w:textAlignment w:val="bottom"/>
    </w:pPr>
    <w:rPr>
      <w:smallCaps/>
      <w:kern w:val="0"/>
      <w:szCs w:val="20"/>
    </w:rPr>
  </w:style>
  <w:style w:type="paragraph" w:customStyle="1" w:styleId="190">
    <w:name w:val="表格居左"/>
    <w:basedOn w:val="1"/>
    <w:uiPriority w:val="0"/>
    <w:pPr>
      <w:snapToGrid w:val="0"/>
      <w:spacing w:before="60" w:after="60"/>
    </w:pPr>
    <w:rPr>
      <w:sz w:val="24"/>
      <w:szCs w:val="20"/>
    </w:rPr>
  </w:style>
  <w:style w:type="paragraph" w:customStyle="1" w:styleId="191">
    <w:name w:val="样式 标题 1 + 段前: 0.5 行"/>
    <w:basedOn w:val="5"/>
    <w:uiPriority w:val="0"/>
    <w:pPr>
      <w:tabs>
        <w:tab w:val="left" w:pos="240"/>
      </w:tabs>
      <w:adjustRightInd w:val="0"/>
      <w:spacing w:beforeLines="50" w:after="0" w:line="360" w:lineRule="auto"/>
      <w:jc w:val="left"/>
      <w:textAlignment w:val="baseline"/>
    </w:pPr>
    <w:rPr>
      <w:rFonts w:cs="宋体"/>
      <w:sz w:val="24"/>
      <w:szCs w:val="20"/>
    </w:rPr>
  </w:style>
  <w:style w:type="paragraph" w:customStyle="1" w:styleId="192">
    <w:name w:val="项目"/>
    <w:basedOn w:val="1"/>
    <w:uiPriority w:val="0"/>
    <w:pPr>
      <w:tabs>
        <w:tab w:val="left" w:pos="420"/>
        <w:tab w:val="left" w:pos="660"/>
        <w:tab w:val="left" w:pos="1320"/>
      </w:tabs>
      <w:spacing w:beforeLines="50" w:afterLines="50" w:line="460" w:lineRule="exact"/>
      <w:ind w:left="420" w:hanging="420"/>
      <w:jc w:val="center"/>
    </w:pPr>
    <w:rPr>
      <w:rFonts w:ascii="宋体"/>
      <w:spacing w:val="20"/>
      <w:sz w:val="24"/>
      <w:szCs w:val="20"/>
    </w:rPr>
  </w:style>
  <w:style w:type="paragraph" w:customStyle="1" w:styleId="193">
    <w:name w:val="Body Text 21"/>
    <w:basedOn w:val="1"/>
    <w:uiPriority w:val="0"/>
    <w:pPr>
      <w:tabs>
        <w:tab w:val="left" w:pos="600"/>
        <w:tab w:val="left" w:pos="1920"/>
        <w:tab w:val="left" w:pos="5760"/>
      </w:tabs>
      <w:adjustRightInd w:val="0"/>
      <w:spacing w:beforeLines="50" w:afterLines="50" w:line="360" w:lineRule="auto"/>
      <w:textAlignment w:val="baseline"/>
    </w:pPr>
    <w:rPr>
      <w:color w:val="000000"/>
      <w:kern w:val="0"/>
      <w:sz w:val="28"/>
      <w:szCs w:val="20"/>
    </w:rPr>
  </w:style>
  <w:style w:type="paragraph" w:customStyle="1" w:styleId="194">
    <w:name w:val="xl32"/>
    <w:basedOn w:val="1"/>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kern w:val="0"/>
      <w:sz w:val="18"/>
      <w:szCs w:val="20"/>
    </w:rPr>
  </w:style>
  <w:style w:type="paragraph" w:customStyle="1" w:styleId="195">
    <w:name w:val="xl2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4"/>
      <w:szCs w:val="20"/>
    </w:rPr>
  </w:style>
  <w:style w:type="paragraph" w:customStyle="1" w:styleId="196">
    <w:name w:val="BULLET"/>
    <w:basedOn w:val="1"/>
    <w:uiPriority w:val="0"/>
    <w:pPr>
      <w:tabs>
        <w:tab w:val="left" w:pos="3600"/>
      </w:tabs>
      <w:adjustRightInd w:val="0"/>
      <w:ind w:left="648" w:hanging="288"/>
      <w:jc w:val="left"/>
      <w:textAlignment w:val="baseline"/>
    </w:pPr>
    <w:rPr>
      <w:kern w:val="0"/>
      <w:sz w:val="24"/>
      <w:szCs w:val="20"/>
    </w:rPr>
  </w:style>
  <w:style w:type="paragraph" w:customStyle="1" w:styleId="197">
    <w:name w:val="xl22"/>
    <w:basedOn w:val="1"/>
    <w:uiPriority w:val="0"/>
    <w:pPr>
      <w:widowControl/>
      <w:spacing w:before="100" w:beforeAutospacing="1" w:after="100" w:afterAutospacing="1"/>
      <w:jc w:val="center"/>
    </w:pPr>
    <w:rPr>
      <w:rFonts w:ascii="宋体" w:hAnsi="宋体"/>
      <w:kern w:val="0"/>
      <w:sz w:val="24"/>
      <w:szCs w:val="20"/>
    </w:rPr>
  </w:style>
  <w:style w:type="paragraph" w:customStyle="1" w:styleId="198">
    <w:name w:val="Style0"/>
    <w:uiPriority w:val="0"/>
    <w:pPr>
      <w:autoSpaceDE w:val="0"/>
      <w:autoSpaceDN w:val="0"/>
      <w:adjustRightInd w:val="0"/>
    </w:pPr>
    <w:rPr>
      <w:rFonts w:ascii="Arial" w:hAnsi="Arial" w:eastAsia="宋体" w:cs="Times New Roman"/>
      <w:lang w:val="en-US" w:eastAsia="en-US" w:bidi="ar-SA"/>
    </w:rPr>
  </w:style>
  <w:style w:type="paragraph" w:customStyle="1" w:styleId="199">
    <w:name w:val="xl2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4"/>
      <w:szCs w:val="20"/>
    </w:rPr>
  </w:style>
  <w:style w:type="paragraph" w:customStyle="1" w:styleId="200">
    <w:name w:val="样式6"/>
    <w:basedOn w:val="5"/>
    <w:uiPriority w:val="0"/>
    <w:pPr>
      <w:tabs>
        <w:tab w:val="left" w:pos="480"/>
      </w:tabs>
      <w:autoSpaceDE w:val="0"/>
      <w:autoSpaceDN w:val="0"/>
      <w:adjustRightInd w:val="0"/>
      <w:spacing w:before="240" w:after="240" w:line="240" w:lineRule="atLeast"/>
      <w:jc w:val="left"/>
      <w:textAlignment w:val="baseline"/>
    </w:pPr>
    <w:rPr>
      <w:rFonts w:ascii="Arial" w:hAnsi="Arial"/>
      <w:bCs w:val="0"/>
      <w:sz w:val="30"/>
      <w:szCs w:val="20"/>
    </w:rPr>
  </w:style>
  <w:style w:type="paragraph" w:customStyle="1" w:styleId="201">
    <w:name w:val="默认段落字体 Char Char Char"/>
    <w:basedOn w:val="1"/>
    <w:uiPriority w:val="0"/>
    <w:pPr>
      <w:spacing w:beforeLines="50" w:afterLines="50"/>
    </w:pPr>
    <w:rPr>
      <w:sz w:val="24"/>
      <w:szCs w:val="20"/>
    </w:rPr>
  </w:style>
  <w:style w:type="paragraph" w:customStyle="1" w:styleId="202">
    <w:name w:val="Char Char Char Char Char Char Char Char Char Char Char Char Char Char Char Char Char Char Char Char Char Char Char Char Char"/>
    <w:basedOn w:val="1"/>
    <w:uiPriority w:val="0"/>
  </w:style>
  <w:style w:type="paragraph" w:customStyle="1" w:styleId="203">
    <w:name w:val="样式 标题 1b1章节标题 + (西文) Arial (中文) 黑体 小四 加粗"/>
    <w:basedOn w:val="5"/>
    <w:uiPriority w:val="0"/>
    <w:pPr>
      <w:keepLines w:val="0"/>
      <w:tabs>
        <w:tab w:val="left" w:pos="980"/>
      </w:tabs>
      <w:autoSpaceDE w:val="0"/>
      <w:autoSpaceDN w:val="0"/>
      <w:adjustRightInd w:val="0"/>
      <w:spacing w:before="0" w:after="0" w:line="360" w:lineRule="atLeast"/>
      <w:jc w:val="center"/>
    </w:pPr>
    <w:rPr>
      <w:rFonts w:ascii="Arial" w:hAnsi="Arial" w:eastAsia="黑体"/>
      <w:color w:val="000000"/>
      <w:kern w:val="0"/>
      <w:sz w:val="28"/>
      <w:szCs w:val="20"/>
    </w:rPr>
  </w:style>
  <w:style w:type="paragraph" w:customStyle="1" w:styleId="204">
    <w:name w:val="样式"/>
    <w:basedOn w:val="1"/>
    <w:uiPriority w:val="0"/>
    <w:pPr>
      <w:tabs>
        <w:tab w:val="left" w:pos="3240"/>
      </w:tabs>
      <w:adjustRightInd w:val="0"/>
      <w:spacing w:line="360" w:lineRule="auto"/>
    </w:pPr>
    <w:rPr>
      <w:rFonts w:hint="eastAsia" w:ascii="仿宋_GB2312" w:eastAsia="楷体_GB2312"/>
      <w:spacing w:val="12"/>
      <w:kern w:val="0"/>
      <w:sz w:val="24"/>
      <w:szCs w:val="20"/>
    </w:rPr>
  </w:style>
  <w:style w:type="paragraph" w:customStyle="1" w:styleId="205">
    <w:name w:val="(a)"/>
    <w:uiPriority w:val="0"/>
    <w:pPr>
      <w:widowControl w:val="0"/>
      <w:tabs>
        <w:tab w:val="left" w:pos="240"/>
        <w:tab w:val="left" w:pos="600"/>
        <w:tab w:val="left" w:pos="840"/>
      </w:tabs>
      <w:jc w:val="center"/>
    </w:pPr>
    <w:rPr>
      <w:rFonts w:ascii="宋体" w:hAnsi="Times New Roman" w:eastAsia="宋体" w:cs="Times New Roman"/>
      <w:kern w:val="2"/>
      <w:sz w:val="21"/>
      <w:lang w:val="en-US" w:eastAsia="zh-CN" w:bidi="ar-SA"/>
    </w:rPr>
  </w:style>
  <w:style w:type="paragraph" w:customStyle="1" w:styleId="206">
    <w:name w:val="正"/>
    <w:basedOn w:val="1"/>
    <w:uiPriority w:val="0"/>
    <w:pPr>
      <w:ind w:firstLine="525"/>
    </w:pPr>
    <w:rPr>
      <w:spacing w:val="20"/>
      <w:szCs w:val="20"/>
    </w:rPr>
  </w:style>
  <w:style w:type="paragraph" w:customStyle="1" w:styleId="207">
    <w:name w:val="Char21"/>
    <w:basedOn w:val="1"/>
    <w:uiPriority w:val="0"/>
  </w:style>
  <w:style w:type="paragraph" w:customStyle="1" w:styleId="208">
    <w:name w:val="报告表中"/>
    <w:basedOn w:val="1"/>
    <w:uiPriority w:val="0"/>
    <w:pPr>
      <w:jc w:val="center"/>
    </w:pPr>
    <w:rPr>
      <w:sz w:val="18"/>
      <w:szCs w:val="20"/>
    </w:rPr>
  </w:style>
  <w:style w:type="paragraph" w:customStyle="1" w:styleId="209">
    <w:name w:val="Char Char Char Char Char Char Char"/>
    <w:basedOn w:val="1"/>
    <w:uiPriority w:val="0"/>
  </w:style>
  <w:style w:type="paragraph" w:customStyle="1" w:styleId="210">
    <w:name w:val="Title1"/>
    <w:basedOn w:val="1"/>
    <w:uiPriority w:val="0"/>
    <w:pPr>
      <w:adjustRightInd w:val="0"/>
      <w:snapToGrid w:val="0"/>
      <w:spacing w:line="360" w:lineRule="auto"/>
      <w:jc w:val="center"/>
      <w:textAlignment w:val="baseline"/>
    </w:pPr>
    <w:rPr>
      <w:rFonts w:ascii="黑体" w:hAnsi="Arial" w:eastAsia="黑体" w:cs="Arial"/>
      <w:b/>
      <w:bCs/>
      <w:color w:val="000000"/>
      <w:kern w:val="0"/>
      <w:szCs w:val="21"/>
    </w:rPr>
  </w:style>
  <w:style w:type="paragraph" w:customStyle="1" w:styleId="211">
    <w:name w:val="Char Char Char Char Char Char Char Char Char Char Char"/>
    <w:basedOn w:val="1"/>
    <w:uiPriority w:val="0"/>
  </w:style>
  <w:style w:type="paragraph" w:customStyle="1" w:styleId="212">
    <w:name w:val="封面副标题"/>
    <w:basedOn w:val="180"/>
    <w:uiPriority w:val="0"/>
    <w:pPr>
      <w:jc w:val="center"/>
    </w:pPr>
    <w:rPr>
      <w:rFonts w:eastAsia="黑体"/>
      <w:sz w:val="50"/>
    </w:rPr>
  </w:style>
  <w:style w:type="paragraph" w:customStyle="1" w:styleId="213">
    <w:name w:val="Char Char Char Char Char Char Char Char Char Char Char Char Char Char Char1 Char Char"/>
    <w:basedOn w:val="1"/>
    <w:uiPriority w:val="0"/>
  </w:style>
  <w:style w:type="paragraph" w:customStyle="1" w:styleId="214">
    <w:name w:val="Char Char Char1"/>
    <w:basedOn w:val="1"/>
    <w:uiPriority w:val="0"/>
    <w:pPr>
      <w:keepNext/>
      <w:widowControl/>
      <w:tabs>
        <w:tab w:val="left" w:pos="425"/>
      </w:tabs>
      <w:autoSpaceDE w:val="0"/>
      <w:autoSpaceDN w:val="0"/>
      <w:adjustRightInd w:val="0"/>
      <w:spacing w:before="80" w:after="80"/>
      <w:ind w:hanging="425"/>
    </w:pPr>
  </w:style>
  <w:style w:type="paragraph" w:customStyle="1" w:styleId="215">
    <w:name w:val="xl130"/>
    <w:basedOn w:val="1"/>
    <w:uiPriority w:val="0"/>
    <w:pPr>
      <w:widowControl/>
      <w:spacing w:before="100" w:beforeAutospacing="1" w:after="100" w:afterAutospacing="1"/>
      <w:textAlignment w:val="center"/>
    </w:pPr>
    <w:rPr>
      <w:rFonts w:hint="eastAsia" w:ascii="宋体" w:hAnsi="宋体" w:cs="Arial Unicode MS"/>
      <w:kern w:val="0"/>
      <w:szCs w:val="21"/>
    </w:rPr>
  </w:style>
  <w:style w:type="paragraph" w:customStyle="1" w:styleId="216">
    <w:name w:val="font8"/>
    <w:basedOn w:val="1"/>
    <w:uiPriority w:val="0"/>
    <w:pPr>
      <w:widowControl/>
      <w:spacing w:before="100" w:beforeAutospacing="1" w:after="100" w:afterAutospacing="1"/>
      <w:jc w:val="left"/>
    </w:pPr>
    <w:rPr>
      <w:kern w:val="0"/>
      <w:sz w:val="20"/>
      <w:szCs w:val="20"/>
    </w:rPr>
  </w:style>
  <w:style w:type="paragraph" w:customStyle="1" w:styleId="217">
    <w:name w:val="font12"/>
    <w:basedOn w:val="1"/>
    <w:uiPriority w:val="0"/>
    <w:pPr>
      <w:widowControl/>
      <w:spacing w:before="100" w:beforeAutospacing="1" w:after="100" w:afterAutospacing="1"/>
      <w:jc w:val="left"/>
    </w:pPr>
    <w:rPr>
      <w:color w:val="000000"/>
      <w:kern w:val="0"/>
      <w:sz w:val="20"/>
      <w:szCs w:val="20"/>
    </w:rPr>
  </w:style>
  <w:style w:type="paragraph" w:customStyle="1" w:styleId="218">
    <w:name w:val="xl4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219">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20">
    <w:name w:val="xl55"/>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FF0000"/>
      <w:kern w:val="0"/>
      <w:sz w:val="20"/>
      <w:szCs w:val="20"/>
    </w:rPr>
  </w:style>
  <w:style w:type="paragraph" w:customStyle="1" w:styleId="221">
    <w:name w:val="xl59"/>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kern w:val="0"/>
      <w:sz w:val="20"/>
      <w:szCs w:val="20"/>
    </w:rPr>
  </w:style>
  <w:style w:type="paragraph" w:customStyle="1" w:styleId="222">
    <w:name w:val="xl6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23">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24">
    <w:name w:val="文档结构图1"/>
    <w:basedOn w:val="1"/>
    <w:uiPriority w:val="0"/>
    <w:pPr>
      <w:shd w:val="clear" w:color="auto" w:fill="000080"/>
      <w:adjustRightInd w:val="0"/>
      <w:spacing w:beforeLines="50" w:afterLines="50" w:line="410" w:lineRule="atLeast"/>
      <w:jc w:val="left"/>
      <w:textAlignment w:val="baseline"/>
    </w:pPr>
    <w:rPr>
      <w:rFonts w:ascii="宋体"/>
      <w:kern w:val="0"/>
      <w:sz w:val="24"/>
      <w:szCs w:val="20"/>
    </w:rPr>
  </w:style>
  <w:style w:type="paragraph" w:customStyle="1" w:styleId="225">
    <w:name w:val="Char Char Char Char Char Char Char Char Char2"/>
    <w:basedOn w:val="1"/>
    <w:uiPriority w:val="0"/>
    <w:pPr>
      <w:adjustRightInd w:val="0"/>
      <w:spacing w:line="360" w:lineRule="auto"/>
    </w:pPr>
    <w:rPr>
      <w:kern w:val="0"/>
      <w:sz w:val="24"/>
      <w:szCs w:val="20"/>
    </w:rPr>
  </w:style>
  <w:style w:type="paragraph" w:customStyle="1" w:styleId="226">
    <w:name w:val="样式 目录 2 + 行距: 1.5 倍行距"/>
    <w:basedOn w:val="1"/>
    <w:uiPriority w:val="0"/>
    <w:pPr>
      <w:tabs>
        <w:tab w:val="left" w:pos="1260"/>
      </w:tabs>
      <w:ind w:left="1260" w:hanging="420"/>
    </w:pPr>
    <w:rPr>
      <w:szCs w:val="20"/>
    </w:rPr>
  </w:style>
  <w:style w:type="paragraph" w:customStyle="1" w:styleId="227">
    <w:name w:val="尾注"/>
    <w:basedOn w:val="1"/>
    <w:uiPriority w:val="0"/>
    <w:pPr>
      <w:adjustRightInd w:val="0"/>
      <w:spacing w:beforeLines="50" w:afterLines="50" w:line="312" w:lineRule="atLeast"/>
      <w:textAlignment w:val="baseline"/>
    </w:pPr>
    <w:rPr>
      <w:kern w:val="0"/>
      <w:sz w:val="28"/>
      <w:szCs w:val="20"/>
    </w:rPr>
  </w:style>
  <w:style w:type="paragraph" w:customStyle="1" w:styleId="228">
    <w:name w:val="样式 宋体 四号 行距: 1.5 倍行距"/>
    <w:basedOn w:val="1"/>
    <w:uiPriority w:val="0"/>
    <w:pPr>
      <w:spacing w:line="520" w:lineRule="exact"/>
      <w:ind w:right="68" w:firstLine="360" w:firstLineChars="150"/>
    </w:pPr>
    <w:rPr>
      <w:rFonts w:ascii="宋体" w:hAnsi="宋体"/>
      <w:snapToGrid w:val="0"/>
      <w:sz w:val="24"/>
      <w:szCs w:val="20"/>
    </w:rPr>
  </w:style>
  <w:style w:type="paragraph" w:customStyle="1" w:styleId="229">
    <w:name w:val="Char2 Char Char Char"/>
    <w:basedOn w:val="1"/>
    <w:uiPriority w:val="0"/>
    <w:pPr>
      <w:spacing w:line="360" w:lineRule="auto"/>
      <w:ind w:firstLine="200" w:firstLineChars="200"/>
    </w:pPr>
    <w:rPr>
      <w:rFonts w:ascii="宋体" w:hAnsi="宋体"/>
      <w:snapToGrid w:val="0"/>
      <w:kern w:val="0"/>
      <w:sz w:val="24"/>
      <w:szCs w:val="20"/>
    </w:rPr>
  </w:style>
  <w:style w:type="paragraph" w:customStyle="1" w:styleId="230">
    <w:name w:val="tll"/>
    <w:basedOn w:val="1"/>
    <w:uiPriority w:val="0"/>
    <w:pPr>
      <w:autoSpaceDE w:val="0"/>
      <w:autoSpaceDN w:val="0"/>
      <w:adjustRightInd w:val="0"/>
      <w:snapToGrid w:val="0"/>
    </w:pPr>
    <w:rPr>
      <w:rFonts w:hint="eastAsia" w:ascii="仿宋_GB2312" w:hAnsi="Arial" w:eastAsia="仿宋_GB2312"/>
      <w:kern w:val="0"/>
      <w:szCs w:val="20"/>
    </w:rPr>
  </w:style>
  <w:style w:type="paragraph" w:customStyle="1" w:styleId="231">
    <w:name w:val="封面标题1"/>
    <w:basedOn w:val="1"/>
    <w:uiPriority w:val="0"/>
    <w:pPr>
      <w:jc w:val="center"/>
    </w:pPr>
    <w:rPr>
      <w:rFonts w:eastAsia="楷体_GB2312"/>
      <w:sz w:val="44"/>
      <w:szCs w:val="20"/>
    </w:rPr>
  </w:style>
  <w:style w:type="paragraph" w:customStyle="1" w:styleId="232">
    <w:name w:val="Char Char Char Char Char Char Char11"/>
    <w:basedOn w:val="1"/>
    <w:uiPriority w:val="0"/>
    <w:pPr>
      <w:spacing w:beforeLines="50" w:afterLines="50"/>
    </w:pPr>
    <w:rPr>
      <w:szCs w:val="20"/>
    </w:rPr>
  </w:style>
  <w:style w:type="paragraph" w:customStyle="1" w:styleId="233">
    <w:name w:val="样式12"/>
    <w:basedOn w:val="5"/>
    <w:uiPriority w:val="0"/>
    <w:pPr>
      <w:tabs>
        <w:tab w:val="left" w:pos="480"/>
      </w:tabs>
      <w:autoSpaceDE w:val="0"/>
      <w:autoSpaceDN w:val="0"/>
      <w:adjustRightInd w:val="0"/>
      <w:spacing w:before="240" w:after="240" w:line="240" w:lineRule="atLeast"/>
      <w:jc w:val="left"/>
      <w:textAlignment w:val="baseline"/>
    </w:pPr>
    <w:rPr>
      <w:rFonts w:ascii="Arial" w:hAnsi="宋体"/>
      <w:bCs w:val="0"/>
      <w:sz w:val="30"/>
      <w:szCs w:val="20"/>
    </w:rPr>
  </w:style>
  <w:style w:type="paragraph" w:customStyle="1" w:styleId="234">
    <w:name w:val="样式 标题 1 + 三号 黑色 段前: 12 磅 段后: 12 磅"/>
    <w:basedOn w:val="5"/>
    <w:uiPriority w:val="0"/>
    <w:pPr>
      <w:keepNext w:val="0"/>
      <w:keepLines w:val="0"/>
      <w:tabs>
        <w:tab w:val="left" w:pos="720"/>
      </w:tabs>
      <w:adjustRightInd w:val="0"/>
      <w:snapToGrid w:val="0"/>
      <w:spacing w:beforeLines="75" w:afterLines="25" w:line="360" w:lineRule="auto"/>
      <w:jc w:val="left"/>
      <w:textAlignment w:val="baseline"/>
    </w:pPr>
    <w:rPr>
      <w:rFonts w:ascii="宋体" w:hAnsi="宋体"/>
      <w:bCs w:val="0"/>
      <w:color w:val="000000"/>
      <w:sz w:val="30"/>
      <w:szCs w:val="20"/>
    </w:rPr>
  </w:style>
  <w:style w:type="paragraph" w:customStyle="1" w:styleId="235">
    <w:name w:val="ccf"/>
    <w:basedOn w:val="1"/>
    <w:uiPriority w:val="0"/>
    <w:pPr>
      <w:adjustRightInd w:val="0"/>
      <w:spacing w:line="312" w:lineRule="atLeast"/>
      <w:ind w:left="1191" w:hanging="1191"/>
      <w:textAlignment w:val="baseline"/>
    </w:pPr>
    <w:rPr>
      <w:kern w:val="0"/>
      <w:sz w:val="26"/>
      <w:szCs w:val="20"/>
    </w:rPr>
  </w:style>
  <w:style w:type="paragraph" w:customStyle="1" w:styleId="236">
    <w:name w:val="1名"/>
    <w:basedOn w:val="1"/>
    <w:uiPriority w:val="0"/>
    <w:pPr>
      <w:spacing w:before="120"/>
    </w:pPr>
    <w:rPr>
      <w:rFonts w:ascii="宋体"/>
      <w:sz w:val="28"/>
      <w:szCs w:val="20"/>
    </w:rPr>
  </w:style>
  <w:style w:type="paragraph" w:customStyle="1" w:styleId="237">
    <w:name w:val="居中文字"/>
    <w:basedOn w:val="1"/>
    <w:uiPriority w:val="0"/>
    <w:pPr>
      <w:adjustRightInd w:val="0"/>
      <w:spacing w:before="120" w:after="60"/>
      <w:jc w:val="center"/>
      <w:textAlignment w:val="baseline"/>
    </w:pPr>
    <w:rPr>
      <w:kern w:val="0"/>
      <w:sz w:val="32"/>
      <w:szCs w:val="20"/>
    </w:rPr>
  </w:style>
  <w:style w:type="paragraph" w:customStyle="1" w:styleId="238">
    <w:name w:val="Char Char Char Char Char Char Char Char Char Char Char Char Char Char Char Char Char Char Char Char Char"/>
    <w:basedOn w:val="1"/>
    <w:uiPriority w:val="0"/>
    <w:pPr>
      <w:spacing w:line="360" w:lineRule="auto"/>
      <w:ind w:firstLine="200" w:firstLineChars="200"/>
    </w:pPr>
    <w:rPr>
      <w:rFonts w:ascii="宋体" w:hAnsi="宋体" w:cs="宋体"/>
      <w:sz w:val="24"/>
    </w:rPr>
  </w:style>
  <w:style w:type="character" w:customStyle="1" w:styleId="239">
    <w:name w:val="结束语 Char"/>
    <w:link w:val="29"/>
    <w:uiPriority w:val="0"/>
    <w:rPr>
      <w:kern w:val="2"/>
      <w:sz w:val="24"/>
    </w:rPr>
  </w:style>
  <w:style w:type="paragraph" w:customStyle="1" w:styleId="240">
    <w:name w:val="目录"/>
    <w:basedOn w:val="1"/>
    <w:uiPriority w:val="0"/>
    <w:pPr>
      <w:spacing w:beforeLines="100" w:afterLines="50" w:line="360" w:lineRule="auto"/>
      <w:jc w:val="center"/>
    </w:pPr>
    <w:rPr>
      <w:b/>
      <w:color w:val="000000"/>
      <w:spacing w:val="160"/>
      <w:sz w:val="44"/>
      <w:szCs w:val="32"/>
    </w:rPr>
  </w:style>
  <w:style w:type="paragraph" w:customStyle="1" w:styleId="241">
    <w:name w:val="报告表头"/>
    <w:basedOn w:val="1"/>
    <w:next w:val="1"/>
    <w:uiPriority w:val="0"/>
    <w:pPr>
      <w:widowControl/>
      <w:jc w:val="center"/>
    </w:pPr>
    <w:rPr>
      <w:rFonts w:eastAsia="黑体"/>
      <w:b/>
      <w:sz w:val="18"/>
      <w:szCs w:val="20"/>
    </w:rPr>
  </w:style>
  <w:style w:type="paragraph" w:customStyle="1" w:styleId="242">
    <w:name w:val="Char Char Char Char Char Char Char Char Char1 Char Char Char"/>
    <w:basedOn w:val="1"/>
    <w:qFormat/>
    <w:uiPriority w:val="0"/>
    <w:pPr>
      <w:adjustRightInd w:val="0"/>
      <w:spacing w:line="360" w:lineRule="auto"/>
    </w:pPr>
    <w:rPr>
      <w:kern w:val="0"/>
      <w:sz w:val="24"/>
      <w:szCs w:val="20"/>
    </w:rPr>
  </w:style>
  <w:style w:type="paragraph" w:customStyle="1" w:styleId="243">
    <w:name w:val="Char Char Char Char Char Char"/>
    <w:basedOn w:val="1"/>
    <w:uiPriority w:val="0"/>
    <w:pPr>
      <w:adjustRightInd w:val="0"/>
      <w:spacing w:line="360" w:lineRule="auto"/>
    </w:pPr>
    <w:rPr>
      <w:kern w:val="0"/>
      <w:sz w:val="24"/>
      <w:szCs w:val="20"/>
    </w:rPr>
  </w:style>
  <w:style w:type="paragraph" w:customStyle="1" w:styleId="244">
    <w:name w:val="Char Char Char Char Char Char21"/>
    <w:basedOn w:val="1"/>
    <w:uiPriority w:val="0"/>
    <w:pPr>
      <w:adjustRightInd w:val="0"/>
      <w:spacing w:line="360" w:lineRule="auto"/>
    </w:pPr>
    <w:rPr>
      <w:kern w:val="0"/>
      <w:sz w:val="24"/>
      <w:szCs w:val="20"/>
    </w:rPr>
  </w:style>
  <w:style w:type="paragraph" w:customStyle="1" w:styleId="245">
    <w:name w:val="样式 招标文件小小小节标题 + 行距: 固定值 20 磅"/>
    <w:basedOn w:val="1"/>
    <w:uiPriority w:val="0"/>
    <w:pPr>
      <w:spacing w:before="50" w:after="50" w:line="440" w:lineRule="exact"/>
      <w:ind w:left="-2" w:leftChars="-1" w:right="-82" w:firstLine="480" w:firstLineChars="200"/>
      <w:jc w:val="left"/>
      <w:outlineLvl w:val="4"/>
    </w:pPr>
    <w:rPr>
      <w:rFonts w:ascii="黑体" w:hAnsi="黑体"/>
      <w:sz w:val="24"/>
      <w:szCs w:val="20"/>
    </w:rPr>
  </w:style>
  <w:style w:type="paragraph" w:customStyle="1" w:styleId="246">
    <w:name w:val="font5"/>
    <w:basedOn w:val="1"/>
    <w:uiPriority w:val="0"/>
    <w:pPr>
      <w:widowControl/>
      <w:tabs>
        <w:tab w:val="left" w:pos="-105"/>
      </w:tabs>
      <w:spacing w:before="100" w:beforeAutospacing="1" w:after="100" w:afterAutospacing="1"/>
    </w:pPr>
    <w:rPr>
      <w:rFonts w:hint="eastAsia" w:ascii="宋体" w:hAnsi="宋体" w:cs="Arial Unicode MS"/>
      <w:kern w:val="0"/>
      <w:sz w:val="18"/>
      <w:szCs w:val="18"/>
    </w:rPr>
  </w:style>
  <w:style w:type="paragraph" w:customStyle="1" w:styleId="247">
    <w:name w:val="第二章节标题2"/>
    <w:next w:val="31"/>
    <w:uiPriority w:val="0"/>
    <w:pPr>
      <w:tabs>
        <w:tab w:val="left" w:pos="0"/>
      </w:tabs>
      <w:spacing w:line="360" w:lineRule="auto"/>
      <w:ind w:right="-147" w:firstLine="480" w:firstLineChars="200"/>
      <w:jc w:val="both"/>
    </w:pPr>
    <w:rPr>
      <w:rFonts w:ascii="宋体" w:hAnsi="宋体" w:eastAsia="宋体" w:cs="Times New Roman"/>
      <w:kern w:val="2"/>
      <w:sz w:val="24"/>
      <w:szCs w:val="24"/>
      <w:lang w:val="en-GB" w:eastAsia="zh-CN" w:bidi="ar-SA"/>
    </w:rPr>
  </w:style>
  <w:style w:type="paragraph" w:customStyle="1" w:styleId="248">
    <w:name w:val="xl4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49">
    <w:name w:val="6"/>
    <w:basedOn w:val="1"/>
    <w:next w:val="1"/>
    <w:uiPriority w:val="0"/>
    <w:pPr>
      <w:adjustRightInd w:val="0"/>
      <w:spacing w:line="460" w:lineRule="exact"/>
      <w:ind w:firstLine="510"/>
      <w:jc w:val="left"/>
      <w:textAlignment w:val="baseline"/>
    </w:pPr>
    <w:rPr>
      <w:kern w:val="0"/>
      <w:sz w:val="24"/>
      <w:szCs w:val="20"/>
    </w:rPr>
  </w:style>
  <w:style w:type="paragraph" w:customStyle="1" w:styleId="250">
    <w:name w:val="表识别"/>
    <w:basedOn w:val="1"/>
    <w:uiPriority w:val="0"/>
    <w:pPr>
      <w:widowControl/>
      <w:autoSpaceDE w:val="0"/>
      <w:autoSpaceDN w:val="0"/>
      <w:adjustRightInd w:val="0"/>
      <w:spacing w:after="100"/>
      <w:jc w:val="right"/>
      <w:textAlignment w:val="bottom"/>
    </w:pPr>
    <w:rPr>
      <w:kern w:val="0"/>
      <w:sz w:val="30"/>
      <w:szCs w:val="20"/>
    </w:rPr>
  </w:style>
  <w:style w:type="paragraph" w:customStyle="1" w:styleId="251">
    <w:name w:val=":("/>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character" w:customStyle="1" w:styleId="252">
    <w:name w:val="正文首行缩进 2 Char"/>
    <w:link w:val="72"/>
    <w:qFormat/>
    <w:uiPriority w:val="0"/>
    <w:rPr>
      <w:rFonts w:ascii="宋体"/>
      <w:kern w:val="2"/>
      <w:sz w:val="21"/>
    </w:rPr>
  </w:style>
  <w:style w:type="character" w:customStyle="1" w:styleId="253">
    <w:name w:val="副标题 Char"/>
    <w:link w:val="53"/>
    <w:uiPriority w:val="0"/>
    <w:rPr>
      <w:rFonts w:ascii="Cambria" w:hAnsi="Cambria"/>
      <w:b/>
      <w:kern w:val="28"/>
      <w:sz w:val="32"/>
    </w:rPr>
  </w:style>
  <w:style w:type="paragraph" w:customStyle="1" w:styleId="254">
    <w:name w:val="Defaul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255">
    <w:name w:val="xl30"/>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kern w:val="0"/>
      <w:sz w:val="18"/>
      <w:szCs w:val="20"/>
    </w:rPr>
  </w:style>
  <w:style w:type="paragraph" w:customStyle="1" w:styleId="256">
    <w:name w:val="Text"/>
    <w:basedOn w:val="1"/>
    <w:uiPriority w:val="0"/>
    <w:pPr>
      <w:autoSpaceDE w:val="0"/>
      <w:autoSpaceDN w:val="0"/>
      <w:adjustRightInd w:val="0"/>
      <w:snapToGrid w:val="0"/>
      <w:spacing w:before="60"/>
      <w:ind w:firstLine="482"/>
      <w:textAlignment w:val="bottom"/>
    </w:pPr>
    <w:rPr>
      <w:rFonts w:ascii="宋体"/>
      <w:spacing w:val="-4"/>
      <w:kern w:val="0"/>
      <w:sz w:val="24"/>
      <w:szCs w:val="20"/>
    </w:rPr>
  </w:style>
  <w:style w:type="paragraph" w:customStyle="1" w:styleId="257">
    <w:name w:val="工程建设章标题"/>
    <w:next w:val="7"/>
    <w:uiPriority w:val="0"/>
    <w:pPr>
      <w:tabs>
        <w:tab w:val="left" w:pos="360"/>
      </w:tabs>
      <w:spacing w:beforeLines="50" w:afterLines="50" w:line="480" w:lineRule="exact"/>
      <w:jc w:val="center"/>
      <w:outlineLvl w:val="1"/>
    </w:pPr>
    <w:rPr>
      <w:rFonts w:ascii="黑体" w:hAnsi="Times New Roman" w:eastAsia="黑体" w:cs="Times New Roman"/>
      <w:b/>
      <w:sz w:val="28"/>
      <w:lang w:val="en-US" w:eastAsia="zh-CN" w:bidi="ar-SA"/>
    </w:rPr>
  </w:style>
  <w:style w:type="paragraph" w:customStyle="1" w:styleId="258">
    <w:name w:val="样式9"/>
    <w:basedOn w:val="5"/>
    <w:uiPriority w:val="0"/>
    <w:pPr>
      <w:tabs>
        <w:tab w:val="left" w:pos="480"/>
      </w:tabs>
      <w:autoSpaceDE w:val="0"/>
      <w:autoSpaceDN w:val="0"/>
      <w:adjustRightInd w:val="0"/>
      <w:spacing w:before="240" w:after="240" w:line="240" w:lineRule="atLeast"/>
      <w:jc w:val="left"/>
      <w:textAlignment w:val="baseline"/>
    </w:pPr>
    <w:rPr>
      <w:rFonts w:ascii="Arial" w:hAnsi="宋体"/>
      <w:bCs w:val="0"/>
      <w:sz w:val="30"/>
      <w:szCs w:val="20"/>
    </w:rPr>
  </w:style>
  <w:style w:type="paragraph" w:customStyle="1" w:styleId="259">
    <w:name w:val="xl31"/>
    <w:basedOn w:val="1"/>
    <w:uiPriority w:val="0"/>
    <w:pPr>
      <w:widowControl/>
      <w:pBdr>
        <w:bottom w:val="single" w:color="000000" w:sz="4" w:space="0"/>
        <w:right w:val="single" w:color="000000" w:sz="4" w:space="0"/>
      </w:pBdr>
      <w:spacing w:before="100" w:beforeAutospacing="1" w:after="100" w:afterAutospacing="1"/>
      <w:jc w:val="center"/>
    </w:pPr>
    <w:rPr>
      <w:rFonts w:eastAsia="Arial Unicode MS"/>
      <w:kern w:val="0"/>
      <w:szCs w:val="20"/>
    </w:rPr>
  </w:style>
  <w:style w:type="paragraph" w:customStyle="1" w:styleId="260">
    <w:name w:val="样式 样式 标题 3条标题1.1.13h33rd levelH3l3CT小标题小节标题段l31 Char Cha... + 段前..."/>
    <w:basedOn w:val="1"/>
    <w:uiPriority w:val="0"/>
    <w:pPr>
      <w:keepNext/>
      <w:keepLines/>
      <w:tabs>
        <w:tab w:val="left" w:pos="1740"/>
      </w:tabs>
      <w:spacing w:beforeLines="25" w:afterLines="25" w:line="300" w:lineRule="auto"/>
      <w:ind w:left="1740" w:hanging="420"/>
      <w:outlineLvl w:val="2"/>
    </w:pPr>
    <w:rPr>
      <w:rFonts w:ascii="Arial" w:hAnsi="Arial"/>
      <w:sz w:val="24"/>
      <w:szCs w:val="20"/>
    </w:rPr>
  </w:style>
  <w:style w:type="paragraph" w:customStyle="1" w:styleId="261">
    <w:name w:val="table76"/>
    <w:uiPriority w:val="0"/>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spacing w:beforeLines="50" w:afterLines="50"/>
      <w:ind w:right="-1540"/>
      <w:textAlignment w:val="baseline"/>
    </w:pPr>
    <w:rPr>
      <w:rFonts w:ascii="宋体" w:hAnsi="Times New Roman" w:eastAsia="宋体" w:cs="Times New Roman"/>
      <w:sz w:val="24"/>
      <w:lang w:val="en-US" w:eastAsia="zh-CN" w:bidi="ar-SA"/>
    </w:rPr>
  </w:style>
  <w:style w:type="paragraph" w:customStyle="1" w:styleId="262">
    <w:name w:val="表格内正文"/>
    <w:uiPriority w:val="0"/>
    <w:pPr>
      <w:spacing w:beforeLines="50" w:afterLines="50" w:line="180" w:lineRule="atLeast"/>
      <w:jc w:val="center"/>
    </w:pPr>
    <w:rPr>
      <w:rFonts w:ascii="Arial" w:hAnsi="Arial" w:eastAsia="宋体" w:cs="Times New Roman"/>
      <w:sz w:val="24"/>
      <w:lang w:val="en-US" w:eastAsia="zh-CN" w:bidi="ar-SA"/>
    </w:rPr>
  </w:style>
  <w:style w:type="paragraph" w:customStyle="1" w:styleId="263">
    <w:name w:val="Standardabsatz"/>
    <w:qFormat/>
    <w:uiPriority w:val="0"/>
    <w:pPr>
      <w:spacing w:beforeLines="50" w:afterLines="50"/>
      <w:jc w:val="both"/>
    </w:pPr>
    <w:rPr>
      <w:rFonts w:ascii="Courier 10 Pitch" w:hAnsi="Courier 10 Pitch" w:eastAsia="宋体" w:cs="Times New Roman"/>
      <w:lang w:val="de-DE" w:eastAsia="zh-CN" w:bidi="ar-SA"/>
    </w:rPr>
  </w:style>
  <w:style w:type="paragraph" w:customStyle="1" w:styleId="264">
    <w:name w:val="表格正文2"/>
    <w:basedOn w:val="1"/>
    <w:uiPriority w:val="0"/>
    <w:pPr>
      <w:adjustRightInd w:val="0"/>
      <w:snapToGrid w:val="0"/>
      <w:spacing w:line="400" w:lineRule="atLeast"/>
      <w:jc w:val="left"/>
    </w:pPr>
    <w:rPr>
      <w:szCs w:val="20"/>
    </w:rPr>
  </w:style>
  <w:style w:type="paragraph" w:customStyle="1" w:styleId="265">
    <w:name w:val="para77"/>
    <w:uiPriority w:val="0"/>
    <w:pPr>
      <w:widowControl w:val="0"/>
      <w:suppressLineNumbers/>
      <w:tabs>
        <w:tab w:val="left" w:pos="3060"/>
      </w:tabs>
      <w:autoSpaceDE w:val="0"/>
      <w:autoSpaceDN w:val="0"/>
      <w:adjustRightInd w:val="0"/>
      <w:spacing w:beforeLines="50" w:afterLines="50"/>
      <w:ind w:left="3060" w:hanging="1560"/>
      <w:textAlignment w:val="baseline"/>
    </w:pPr>
    <w:rPr>
      <w:rFonts w:ascii="宋体" w:hAnsi="Times New Roman" w:eastAsia="宋体" w:cs="Times New Roman"/>
      <w:sz w:val="24"/>
      <w:lang w:val="en-US" w:eastAsia="zh-CN" w:bidi="ar-SA"/>
    </w:rPr>
  </w:style>
  <w:style w:type="paragraph" w:customStyle="1" w:styleId="266">
    <w:name w:val="??1"/>
    <w:basedOn w:val="1"/>
    <w:uiPriority w:val="0"/>
    <w:pPr>
      <w:autoSpaceDE w:val="0"/>
      <w:autoSpaceDN w:val="0"/>
      <w:adjustRightInd w:val="0"/>
      <w:spacing w:line="360" w:lineRule="atLeast"/>
      <w:jc w:val="left"/>
      <w:textAlignment w:val="baseline"/>
    </w:pPr>
    <w:rPr>
      <w:rFonts w:ascii="宋体" w:hAnsi="Tms Rmn"/>
      <w:kern w:val="0"/>
      <w:sz w:val="28"/>
      <w:szCs w:val="20"/>
    </w:rPr>
  </w:style>
  <w:style w:type="paragraph" w:customStyle="1" w:styleId="267">
    <w:name w:val="表头 1"/>
    <w:basedOn w:val="5"/>
    <w:next w:val="1"/>
    <w:uiPriority w:val="0"/>
    <w:pPr>
      <w:tabs>
        <w:tab w:val="left" w:pos="3600"/>
      </w:tabs>
      <w:adjustRightInd w:val="0"/>
      <w:spacing w:before="0" w:after="0" w:line="240" w:lineRule="auto"/>
      <w:ind w:right="-108"/>
      <w:textAlignment w:val="baseline"/>
      <w:outlineLvl w:val="9"/>
    </w:pPr>
    <w:rPr>
      <w:rFonts w:eastAsia="长城仿宋"/>
      <w:b w:val="0"/>
      <w:bCs w:val="0"/>
      <w:color w:val="008080"/>
      <w:sz w:val="28"/>
      <w:szCs w:val="20"/>
    </w:rPr>
  </w:style>
  <w:style w:type="paragraph" w:customStyle="1" w:styleId="268">
    <w:name w:val="Char Char Char11"/>
    <w:basedOn w:val="1"/>
    <w:uiPriority w:val="0"/>
    <w:rPr>
      <w:szCs w:val="21"/>
    </w:rPr>
  </w:style>
  <w:style w:type="paragraph" w:customStyle="1" w:styleId="269">
    <w:name w:val="标题11111111111111"/>
    <w:basedOn w:val="69"/>
    <w:uiPriority w:val="0"/>
    <w:pPr>
      <w:widowControl/>
      <w:tabs>
        <w:tab w:val="left" w:pos="435"/>
        <w:tab w:val="left" w:pos="660"/>
      </w:tabs>
      <w:adjustRightInd/>
      <w:snapToGrid/>
      <w:spacing w:before="240" w:after="60" w:line="240" w:lineRule="auto"/>
      <w:ind w:left="435" w:hanging="285"/>
      <w:jc w:val="both"/>
    </w:pPr>
    <w:rPr>
      <w:rFonts w:ascii="Arial" w:hAnsi="Arial" w:eastAsia="宋体" w:cs="Arial"/>
      <w:bCs/>
      <w:snapToGrid/>
      <w:kern w:val="2"/>
      <w:sz w:val="24"/>
      <w:szCs w:val="32"/>
    </w:rPr>
  </w:style>
  <w:style w:type="paragraph" w:customStyle="1" w:styleId="270">
    <w:name w:val="Char Char Char Char Char Char Char Char Char Char Char Char Char Char Char1 Char Char Char Char Char Char Char"/>
    <w:basedOn w:val="1"/>
    <w:uiPriority w:val="0"/>
  </w:style>
  <w:style w:type="paragraph" w:customStyle="1" w:styleId="271">
    <w:name w:val="表格侧编号"/>
    <w:next w:val="1"/>
    <w:uiPriority w:val="0"/>
    <w:pPr>
      <w:widowControl w:val="0"/>
      <w:adjustRightInd w:val="0"/>
      <w:snapToGrid w:val="0"/>
      <w:spacing w:before="40" w:after="20" w:line="240" w:lineRule="atLeast"/>
      <w:jc w:val="center"/>
      <w:textAlignment w:val="baseline"/>
    </w:pPr>
    <w:rPr>
      <w:rFonts w:ascii="Arial" w:hAnsi="Arial" w:eastAsia="宋体" w:cs="Times New Roman"/>
      <w:sz w:val="24"/>
      <w:lang w:val="en-US" w:eastAsia="zh-CN" w:bidi="ar-SA"/>
    </w:rPr>
  </w:style>
  <w:style w:type="paragraph" w:customStyle="1" w:styleId="272">
    <w:name w:val="Char Char2 Char"/>
    <w:basedOn w:val="1"/>
    <w:uiPriority w:val="0"/>
    <w:rPr>
      <w:szCs w:val="20"/>
    </w:rPr>
  </w:style>
  <w:style w:type="paragraph" w:customStyle="1" w:styleId="273">
    <w:name w:val="Char Char Char Char Char"/>
    <w:basedOn w:val="1"/>
    <w:uiPriority w:val="0"/>
  </w:style>
  <w:style w:type="paragraph" w:customStyle="1" w:styleId="274">
    <w:name w:val="Char Char Char1 Char Char Char"/>
    <w:basedOn w:val="1"/>
    <w:uiPriority w:val="0"/>
  </w:style>
  <w:style w:type="paragraph" w:customStyle="1" w:styleId="275">
    <w:name w:val="一级标题"/>
    <w:basedOn w:val="180"/>
    <w:uiPriority w:val="0"/>
    <w:pPr>
      <w:jc w:val="center"/>
    </w:pPr>
    <w:rPr>
      <w:b/>
      <w:sz w:val="32"/>
    </w:rPr>
  </w:style>
  <w:style w:type="paragraph" w:customStyle="1" w:styleId="276">
    <w:name w:val="Char Char Char Char Char Char Char Char Char Char"/>
    <w:basedOn w:val="1"/>
    <w:qFormat/>
    <w:uiPriority w:val="0"/>
  </w:style>
  <w:style w:type="paragraph" w:customStyle="1" w:styleId="277">
    <w:name w:val="招标文件小小节标题1"/>
    <w:basedOn w:val="278"/>
    <w:next w:val="1"/>
    <w:uiPriority w:val="0"/>
    <w:pPr>
      <w:tabs>
        <w:tab w:val="left" w:pos="1080"/>
        <w:tab w:val="left" w:pos="1260"/>
      </w:tabs>
      <w:ind w:left="1080" w:hanging="1080"/>
      <w:outlineLvl w:val="3"/>
    </w:pPr>
    <w:rPr>
      <w:bCs/>
      <w:color w:val="000000"/>
    </w:rPr>
  </w:style>
  <w:style w:type="paragraph" w:customStyle="1" w:styleId="278">
    <w:name w:val="第二章小节标题"/>
    <w:next w:val="31"/>
    <w:uiPriority w:val="0"/>
    <w:pPr>
      <w:widowControl w:val="0"/>
      <w:tabs>
        <w:tab w:val="left" w:pos="1260"/>
      </w:tabs>
      <w:spacing w:beforeLines="50" w:afterLines="50" w:line="400" w:lineRule="exact"/>
      <w:ind w:left="1260" w:hanging="420"/>
      <w:outlineLvl w:val="2"/>
    </w:pPr>
    <w:rPr>
      <w:rFonts w:ascii="Times New Roman" w:hAnsi="Times New Roman" w:eastAsia="宋体" w:cs="Times New Roman"/>
      <w:kern w:val="2"/>
      <w:sz w:val="24"/>
      <w:szCs w:val="24"/>
      <w:lang w:val="en-US" w:eastAsia="zh-CN" w:bidi="ar-SA"/>
    </w:rPr>
  </w:style>
  <w:style w:type="paragraph" w:customStyle="1" w:styleId="279">
    <w:name w:val="font7"/>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280">
    <w:name w:val="font11"/>
    <w:basedOn w:val="1"/>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81">
    <w:name w:val="xl50"/>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kern w:val="0"/>
      <w:sz w:val="20"/>
      <w:szCs w:val="20"/>
    </w:rPr>
  </w:style>
  <w:style w:type="paragraph" w:customStyle="1" w:styleId="282">
    <w:name w:val="xl5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20"/>
      <w:szCs w:val="20"/>
    </w:rPr>
  </w:style>
  <w:style w:type="paragraph" w:customStyle="1" w:styleId="283">
    <w:name w:val="xl5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4">
    <w:name w:val="xl6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85">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szCs w:val="20"/>
    </w:rPr>
  </w:style>
  <w:style w:type="paragraph" w:customStyle="1" w:styleId="286">
    <w:name w:val="Char Char Char Char Char Char Char Char"/>
    <w:basedOn w:val="1"/>
    <w:uiPriority w:val="0"/>
  </w:style>
  <w:style w:type="paragraph" w:customStyle="1" w:styleId="287">
    <w:name w:val="Char1 Char Char Char Char Char Char Char Char Char Char Char Char"/>
    <w:basedOn w:val="1"/>
    <w:uiPriority w:val="0"/>
    <w:rPr>
      <w:sz w:val="24"/>
      <w:szCs w:val="20"/>
    </w:rPr>
  </w:style>
  <w:style w:type="paragraph" w:customStyle="1" w:styleId="288">
    <w:name w:val="Char Char1 Char"/>
    <w:basedOn w:val="1"/>
    <w:uiPriority w:val="0"/>
    <w:pPr>
      <w:spacing w:line="360" w:lineRule="auto"/>
      <w:ind w:firstLine="200" w:firstLineChars="200"/>
    </w:pPr>
    <w:rPr>
      <w:rFonts w:ascii="宋体" w:hAnsi="宋体" w:cs="宋体"/>
      <w:sz w:val="24"/>
    </w:rPr>
  </w:style>
  <w:style w:type="paragraph" w:customStyle="1" w:styleId="289">
    <w:name w:val="样式C3"/>
    <w:basedOn w:val="1"/>
    <w:uiPriority w:val="0"/>
    <w:pPr>
      <w:snapToGrid w:val="0"/>
      <w:spacing w:line="360" w:lineRule="auto"/>
      <w:jc w:val="left"/>
    </w:pPr>
    <w:rPr>
      <w:rFonts w:ascii="仿宋_GB2312" w:hAnsi="宋体" w:eastAsia="仿宋_GB2312"/>
      <w:b/>
      <w:kern w:val="44"/>
      <w:sz w:val="28"/>
      <w:szCs w:val="28"/>
    </w:rPr>
  </w:style>
  <w:style w:type="paragraph" w:customStyle="1" w:styleId="290">
    <w:name w:val="Char1 Char Char Char"/>
    <w:basedOn w:val="1"/>
    <w:uiPriority w:val="0"/>
    <w:pPr>
      <w:spacing w:line="360" w:lineRule="auto"/>
      <w:ind w:firstLine="200" w:firstLineChars="200"/>
    </w:pPr>
    <w:rPr>
      <w:rFonts w:ascii="宋体" w:hAnsi="宋体" w:cs="宋体"/>
      <w:sz w:val="24"/>
    </w:rPr>
  </w:style>
  <w:style w:type="paragraph" w:customStyle="1" w:styleId="291">
    <w:name w:val="y2"/>
    <w:basedOn w:val="292"/>
    <w:uiPriority w:val="0"/>
    <w:pPr>
      <w:tabs>
        <w:tab w:val="left" w:pos="0"/>
      </w:tabs>
    </w:pPr>
    <w:rPr>
      <w:sz w:val="28"/>
    </w:rPr>
  </w:style>
  <w:style w:type="paragraph" w:customStyle="1" w:styleId="292">
    <w:name w:val="y1"/>
    <w:basedOn w:val="1"/>
    <w:uiPriority w:val="0"/>
    <w:rPr>
      <w:rFonts w:eastAsia="楷体_GB2312"/>
      <w:sz w:val="32"/>
      <w:szCs w:val="20"/>
    </w:rPr>
  </w:style>
  <w:style w:type="character" w:customStyle="1" w:styleId="293">
    <w:name w:val="正文文本 3 Char1"/>
    <w:uiPriority w:val="0"/>
    <w:rPr>
      <w:kern w:val="2"/>
      <w:sz w:val="16"/>
      <w:szCs w:val="16"/>
    </w:rPr>
  </w:style>
  <w:style w:type="paragraph" w:customStyle="1" w:styleId="294">
    <w:name w:val="Default Text"/>
    <w:basedOn w:val="1"/>
    <w:uiPriority w:val="0"/>
    <w:pPr>
      <w:autoSpaceDE w:val="0"/>
      <w:autoSpaceDN w:val="0"/>
      <w:adjustRightInd w:val="0"/>
      <w:jc w:val="left"/>
      <w:textAlignment w:val="baseline"/>
    </w:pPr>
    <w:rPr>
      <w:kern w:val="0"/>
      <w:sz w:val="24"/>
      <w:szCs w:val="20"/>
    </w:rPr>
  </w:style>
  <w:style w:type="paragraph" w:customStyle="1" w:styleId="295">
    <w:name w:val="333"/>
    <w:basedOn w:val="62"/>
    <w:uiPriority w:val="0"/>
    <w:pPr>
      <w:tabs>
        <w:tab w:val="left" w:pos="8100"/>
        <w:tab w:val="clear" w:pos="8098"/>
      </w:tabs>
      <w:spacing w:before="50" w:line="0" w:lineRule="atLeast"/>
      <w:ind w:left="0"/>
      <w:jc w:val="both"/>
    </w:pPr>
    <w:rPr>
      <w:rFonts w:cs="Times New Roman"/>
      <w:b/>
      <w:bCs w:val="0"/>
      <w:sz w:val="28"/>
      <w:szCs w:val="20"/>
    </w:rPr>
  </w:style>
  <w:style w:type="paragraph" w:customStyle="1" w:styleId="296">
    <w:name w:val="para35"/>
    <w:uiPriority w:val="0"/>
    <w:pPr>
      <w:widowControl w:val="0"/>
      <w:suppressLineNumbers/>
      <w:autoSpaceDE w:val="0"/>
      <w:autoSpaceDN w:val="0"/>
      <w:adjustRightInd w:val="0"/>
      <w:spacing w:beforeLines="50" w:afterLines="50"/>
      <w:textAlignment w:val="baseline"/>
    </w:pPr>
    <w:rPr>
      <w:rFonts w:ascii="宋体" w:hAnsi="Times New Roman" w:eastAsia="宋体" w:cs="Times New Roman"/>
      <w:sz w:val="24"/>
      <w:lang w:val="en-US" w:eastAsia="zh-CN" w:bidi="ar-SA"/>
    </w:rPr>
  </w:style>
  <w:style w:type="paragraph" w:customStyle="1" w:styleId="297">
    <w:name w:val="1-表头"/>
    <w:basedOn w:val="1"/>
    <w:uiPriority w:val="0"/>
    <w:pPr>
      <w:spacing w:before="156" w:afterLines="20"/>
      <w:jc w:val="center"/>
    </w:pPr>
    <w:rPr>
      <w:rFonts w:ascii="宋体" w:hAnsi="宋体"/>
      <w:szCs w:val="20"/>
    </w:rPr>
  </w:style>
  <w:style w:type="paragraph" w:customStyle="1" w:styleId="298">
    <w:name w:val="附件标题"/>
    <w:basedOn w:val="24"/>
    <w:uiPriority w:val="0"/>
    <w:pPr>
      <w:spacing w:before="240" w:afterLines="50"/>
    </w:pPr>
    <w:rPr>
      <w:rFonts w:ascii="仿宋_GB2312" w:eastAsia="仿宋_GB2312" w:cs="Times New Roman"/>
      <w:b/>
      <w:kern w:val="2"/>
      <w:sz w:val="30"/>
      <w:szCs w:val="20"/>
    </w:rPr>
  </w:style>
  <w:style w:type="paragraph" w:customStyle="1" w:styleId="299">
    <w:name w:val="样式14"/>
    <w:basedOn w:val="24"/>
    <w:uiPriority w:val="0"/>
    <w:pPr>
      <w:widowControl w:val="0"/>
      <w:snapToGrid w:val="0"/>
      <w:spacing w:beforeLines="50" w:afterLines="50" w:line="460" w:lineRule="atLeast"/>
      <w:jc w:val="both"/>
    </w:pPr>
    <w:rPr>
      <w:rFonts w:ascii="宋体" w:hAnsi="宋体" w:cs="Times New Roman"/>
      <w:b/>
      <w:kern w:val="2"/>
      <w:sz w:val="30"/>
      <w:szCs w:val="20"/>
    </w:rPr>
  </w:style>
  <w:style w:type="paragraph" w:customStyle="1" w:styleId="300">
    <w:name w:val="xl29"/>
    <w:basedOn w:val="1"/>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b/>
      <w:kern w:val="0"/>
      <w:sz w:val="18"/>
      <w:szCs w:val="20"/>
    </w:rPr>
  </w:style>
  <w:style w:type="paragraph" w:customStyle="1" w:styleId="301">
    <w:name w:val="首缩2字正文"/>
    <w:basedOn w:val="1"/>
    <w:uiPriority w:val="0"/>
    <w:pPr>
      <w:ind w:firstLine="200" w:firstLineChars="200"/>
      <w:jc w:val="left"/>
    </w:pPr>
    <w:rPr>
      <w:rFonts w:eastAsia="仿宋_GB2312"/>
      <w:sz w:val="24"/>
      <w:szCs w:val="20"/>
    </w:rPr>
  </w:style>
  <w:style w:type="character" w:customStyle="1" w:styleId="302">
    <w:name w:val="尾注文本 Char1"/>
    <w:uiPriority w:val="0"/>
    <w:rPr>
      <w:kern w:val="2"/>
      <w:sz w:val="21"/>
      <w:szCs w:val="24"/>
    </w:rPr>
  </w:style>
  <w:style w:type="paragraph" w:customStyle="1" w:styleId="303">
    <w:name w:val="表文"/>
    <w:basedOn w:val="1"/>
    <w:uiPriority w:val="0"/>
    <w:pPr>
      <w:spacing w:line="300" w:lineRule="auto"/>
      <w:jc w:val="center"/>
      <w:textAlignment w:val="baseline"/>
    </w:pPr>
    <w:rPr>
      <w:kern w:val="0"/>
      <w:szCs w:val="20"/>
    </w:rPr>
  </w:style>
  <w:style w:type="paragraph" w:customStyle="1" w:styleId="304">
    <w:name w:val="Char2 Char Char"/>
    <w:basedOn w:val="1"/>
    <w:uiPriority w:val="0"/>
    <w:pPr>
      <w:adjustRightInd w:val="0"/>
      <w:spacing w:line="360" w:lineRule="atLeast"/>
      <w:jc w:val="left"/>
      <w:textAlignment w:val="baseline"/>
    </w:pPr>
    <w:rPr>
      <w:kern w:val="0"/>
      <w:sz w:val="24"/>
    </w:rPr>
  </w:style>
  <w:style w:type="paragraph" w:customStyle="1" w:styleId="305">
    <w:name w:val="JY的章标题"/>
    <w:basedOn w:val="1"/>
    <w:uiPriority w:val="0"/>
    <w:pPr>
      <w:tabs>
        <w:tab w:val="left" w:pos="-105"/>
        <w:tab w:val="left" w:pos="0"/>
        <w:tab w:val="left" w:pos="660"/>
      </w:tabs>
      <w:spacing w:line="440" w:lineRule="exact"/>
      <w:ind w:right="-147" w:rightChars="-70"/>
      <w:outlineLvl w:val="2"/>
    </w:pPr>
    <w:rPr>
      <w:rFonts w:ascii="宋体" w:hAnsi="宋体"/>
      <w:sz w:val="24"/>
      <w:szCs w:val="20"/>
    </w:rPr>
  </w:style>
  <w:style w:type="paragraph" w:customStyle="1" w:styleId="306">
    <w:name w:val="JY的小小节标题"/>
    <w:basedOn w:val="1"/>
    <w:uiPriority w:val="0"/>
    <w:pPr>
      <w:tabs>
        <w:tab w:val="left" w:pos="-105"/>
      </w:tabs>
      <w:spacing w:line="440" w:lineRule="exact"/>
      <w:ind w:right="-147" w:rightChars="-70"/>
      <w:outlineLvl w:val="2"/>
    </w:pPr>
    <w:rPr>
      <w:rFonts w:ascii="宋体" w:hAnsi="宋体"/>
      <w:sz w:val="24"/>
      <w:szCs w:val="20"/>
    </w:rPr>
  </w:style>
  <w:style w:type="paragraph" w:customStyle="1" w:styleId="307">
    <w:name w:val="招标文件小小小节标题"/>
    <w:basedOn w:val="6"/>
    <w:uiPriority w:val="0"/>
    <w:pPr>
      <w:keepNext w:val="0"/>
      <w:keepLines w:val="0"/>
      <w:tabs>
        <w:tab w:val="left" w:pos="-105"/>
      </w:tabs>
      <w:autoSpaceDE/>
      <w:autoSpaceDN/>
      <w:adjustRightInd/>
      <w:spacing w:before="120" w:after="120" w:line="320" w:lineRule="exact"/>
      <w:ind w:right="-147" w:rightChars="-70" w:firstLine="482"/>
      <w:textAlignment w:val="auto"/>
      <w:outlineLvl w:val="4"/>
    </w:pPr>
    <w:rPr>
      <w:rFonts w:ascii="黑体" w:hAnsi="黑体" w:eastAsia="宋体"/>
      <w:b w:val="0"/>
      <w:bCs/>
      <w:color w:val="008000"/>
      <w:kern w:val="2"/>
      <w:sz w:val="24"/>
      <w:szCs w:val="24"/>
    </w:rPr>
  </w:style>
  <w:style w:type="paragraph" w:customStyle="1" w:styleId="308">
    <w:name w:val="xl40"/>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kern w:val="0"/>
      <w:sz w:val="20"/>
      <w:szCs w:val="20"/>
    </w:rPr>
  </w:style>
  <w:style w:type="paragraph" w:customStyle="1" w:styleId="309">
    <w:name w:val="xl4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10">
    <w:name w:val="7"/>
    <w:basedOn w:val="1"/>
    <w:next w:val="1"/>
    <w:uiPriority w:val="0"/>
    <w:pPr>
      <w:adjustRightInd w:val="0"/>
      <w:spacing w:line="460" w:lineRule="exact"/>
      <w:ind w:firstLine="510"/>
      <w:jc w:val="left"/>
      <w:textAlignment w:val="baseline"/>
    </w:pPr>
    <w:rPr>
      <w:kern w:val="0"/>
      <w:sz w:val="24"/>
      <w:szCs w:val="20"/>
    </w:rPr>
  </w:style>
  <w:style w:type="paragraph" w:customStyle="1" w:styleId="311">
    <w:name w:val="四级标题"/>
    <w:basedOn w:val="42"/>
    <w:uiPriority w:val="0"/>
    <w:pPr>
      <w:autoSpaceDE/>
      <w:autoSpaceDN/>
      <w:adjustRightInd/>
      <w:spacing w:line="360" w:lineRule="auto"/>
      <w:textAlignment w:val="auto"/>
    </w:pPr>
    <w:rPr>
      <w:rFonts w:ascii="Times New Roman" w:hAnsi="Times New Roman" w:eastAsia="黑体"/>
      <w:spacing w:val="0"/>
      <w:kern w:val="2"/>
      <w:szCs w:val="24"/>
    </w:rPr>
  </w:style>
  <w:style w:type="paragraph" w:customStyle="1" w:styleId="312">
    <w:name w:val="Char Char Char Char Char Char Char1"/>
    <w:basedOn w:val="1"/>
    <w:uiPriority w:val="0"/>
  </w:style>
  <w:style w:type="paragraph" w:customStyle="1" w:styleId="313">
    <w:name w:val="样式 标题 2 + 加粗 两端对齐"/>
    <w:basedOn w:val="6"/>
    <w:uiPriority w:val="0"/>
    <w:pPr>
      <w:keepLines w:val="0"/>
      <w:tabs>
        <w:tab w:val="left" w:pos="576"/>
      </w:tabs>
      <w:autoSpaceDE/>
      <w:autoSpaceDN/>
      <w:adjustRightInd/>
      <w:spacing w:beforeLines="50" w:afterLines="50" w:line="360" w:lineRule="auto"/>
      <w:jc w:val="both"/>
      <w:textAlignment w:val="auto"/>
    </w:pPr>
    <w:rPr>
      <w:rFonts w:ascii="Times New Roman" w:hAnsi="Times New Roman" w:eastAsia="宋体"/>
      <w:kern w:val="2"/>
      <w:sz w:val="28"/>
      <w:szCs w:val="24"/>
    </w:rPr>
  </w:style>
  <w:style w:type="paragraph" w:customStyle="1" w:styleId="314">
    <w:name w:val="样式 普通文字 + 黑色"/>
    <w:basedOn w:val="39"/>
    <w:uiPriority w:val="0"/>
    <w:pPr>
      <w:keepNext/>
      <w:tabs>
        <w:tab w:val="left" w:pos="2694"/>
      </w:tabs>
      <w:spacing w:beforeLines="50" w:afterLines="50" w:line="360" w:lineRule="auto"/>
      <w:ind w:firstLine="426"/>
    </w:pPr>
    <w:rPr>
      <w:color w:val="000000"/>
      <w:szCs w:val="24"/>
    </w:rPr>
  </w:style>
  <w:style w:type="paragraph" w:customStyle="1" w:styleId="315">
    <w:name w:val="Char Char Char1 Char Char Char Char Char Char Char Char Char1 Char"/>
    <w:basedOn w:val="1"/>
    <w:uiPriority w:val="0"/>
    <w:rPr>
      <w:rFonts w:ascii="Tahoma" w:hAnsi="Tahoma"/>
      <w:sz w:val="24"/>
      <w:szCs w:val="20"/>
    </w:rPr>
  </w:style>
  <w:style w:type="paragraph" w:customStyle="1" w:styleId="316">
    <w:name w:val="工程建设节标题"/>
    <w:basedOn w:val="257"/>
    <w:next w:val="7"/>
    <w:uiPriority w:val="0"/>
    <w:pPr>
      <w:tabs>
        <w:tab w:val="left" w:pos="525"/>
        <w:tab w:val="clear" w:pos="360"/>
      </w:tabs>
      <w:spacing w:beforeLines="0" w:afterLines="0" w:line="240" w:lineRule="auto"/>
      <w:outlineLvl w:val="2"/>
    </w:pPr>
    <w:rPr>
      <w:sz w:val="21"/>
    </w:rPr>
  </w:style>
  <w:style w:type="paragraph" w:customStyle="1" w:styleId="317">
    <w:name w:val="非居中表格"/>
    <w:basedOn w:val="116"/>
    <w:uiPriority w:val="0"/>
    <w:pPr>
      <w:spacing w:before="60" w:after="60" w:line="240" w:lineRule="auto"/>
      <w:jc w:val="center"/>
    </w:pPr>
    <w:rPr>
      <w:rFonts w:ascii="宋体" w:eastAsia="宋体"/>
      <w:spacing w:val="0"/>
      <w:kern w:val="0"/>
      <w:sz w:val="24"/>
    </w:rPr>
  </w:style>
  <w:style w:type="paragraph" w:customStyle="1" w:styleId="318">
    <w:name w:val="简单回函地址"/>
    <w:basedOn w:val="1"/>
    <w:uiPriority w:val="0"/>
    <w:pPr>
      <w:spacing w:beforeLines="50" w:afterLines="50"/>
    </w:pPr>
    <w:rPr>
      <w:szCs w:val="20"/>
    </w:rPr>
  </w:style>
  <w:style w:type="paragraph" w:customStyle="1" w:styleId="319">
    <w:name w:val="样式 Arial 小四 左 段前: 7.8 磅 行距: 1.5 倍行距"/>
    <w:basedOn w:val="1"/>
    <w:uiPriority w:val="0"/>
    <w:pPr>
      <w:spacing w:beforeLines="25" w:afterLines="25" w:line="300" w:lineRule="auto"/>
      <w:jc w:val="left"/>
    </w:pPr>
    <w:rPr>
      <w:rFonts w:ascii="Arial" w:hAnsi="Arial"/>
      <w:sz w:val="24"/>
      <w:szCs w:val="20"/>
    </w:rPr>
  </w:style>
  <w:style w:type="paragraph" w:customStyle="1" w:styleId="320">
    <w:name w:val="默认段落字体 Para Char Char Char Char Char Char Char"/>
    <w:basedOn w:val="1"/>
    <w:uiPriority w:val="0"/>
    <w:pPr>
      <w:adjustRightInd w:val="0"/>
      <w:spacing w:line="360" w:lineRule="auto"/>
      <w:textAlignment w:val="baseline"/>
    </w:pPr>
    <w:rPr>
      <w:kern w:val="0"/>
      <w:sz w:val="24"/>
      <w:szCs w:val="20"/>
    </w:rPr>
  </w:style>
  <w:style w:type="paragraph" w:customStyle="1" w:styleId="321">
    <w:name w:val="封面下标题2"/>
    <w:basedOn w:val="1"/>
    <w:uiPriority w:val="0"/>
    <w:pPr>
      <w:jc w:val="left"/>
    </w:pPr>
    <w:rPr>
      <w:rFonts w:eastAsia="楷体_GB2312"/>
      <w:sz w:val="36"/>
      <w:szCs w:val="20"/>
    </w:rPr>
  </w:style>
  <w:style w:type="paragraph" w:customStyle="1" w:styleId="322">
    <w:name w:val="table83"/>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spacing w:beforeLines="50" w:afterLines="50"/>
      <w:ind w:right="-1540"/>
      <w:textAlignment w:val="baseline"/>
    </w:pPr>
    <w:rPr>
      <w:rFonts w:ascii="宋体" w:hAnsi="Times New Roman" w:eastAsia="宋体" w:cs="Times New Roman"/>
      <w:sz w:val="24"/>
      <w:lang w:val="en-US" w:eastAsia="zh-CN" w:bidi="ar-SA"/>
    </w:rPr>
  </w:style>
  <w:style w:type="paragraph" w:customStyle="1" w:styleId="323">
    <w:name w:val="封面主标题"/>
    <w:basedOn w:val="1"/>
    <w:uiPriority w:val="0"/>
    <w:pPr>
      <w:spacing w:before="156"/>
      <w:jc w:val="center"/>
    </w:pPr>
    <w:rPr>
      <w:rFonts w:eastAsia="黑体"/>
      <w:szCs w:val="20"/>
    </w:rPr>
  </w:style>
  <w:style w:type="paragraph" w:customStyle="1" w:styleId="324">
    <w:name w:val="标题2（新） Char"/>
    <w:basedOn w:val="6"/>
    <w:uiPriority w:val="0"/>
    <w:pPr>
      <w:widowControl/>
      <w:tabs>
        <w:tab w:val="left" w:pos="576"/>
      </w:tabs>
      <w:autoSpaceDE/>
      <w:autoSpaceDN/>
      <w:adjustRightInd/>
      <w:spacing w:before="0" w:after="0" w:line="440" w:lineRule="exact"/>
      <w:textAlignment w:val="auto"/>
    </w:pPr>
    <w:rPr>
      <w:rFonts w:ascii="宋体" w:eastAsia="宋体"/>
      <w:snapToGrid w:val="0"/>
      <w:kern w:val="2"/>
      <w:sz w:val="28"/>
      <w:szCs w:val="24"/>
    </w:rPr>
  </w:style>
  <w:style w:type="paragraph" w:customStyle="1" w:styleId="325">
    <w:name w:val="??4"/>
    <w:basedOn w:val="1"/>
    <w:qFormat/>
    <w:uiPriority w:val="0"/>
    <w:pPr>
      <w:autoSpaceDE w:val="0"/>
      <w:autoSpaceDN w:val="0"/>
      <w:adjustRightInd w:val="0"/>
      <w:spacing w:line="480" w:lineRule="atLeast"/>
      <w:jc w:val="left"/>
      <w:textAlignment w:val="baseline"/>
    </w:pPr>
    <w:rPr>
      <w:rFonts w:ascii="宋体" w:hAnsi="Tms Rmn"/>
      <w:spacing w:val="10"/>
      <w:kern w:val="0"/>
      <w:sz w:val="48"/>
      <w:szCs w:val="20"/>
    </w:rPr>
  </w:style>
  <w:style w:type="paragraph" w:customStyle="1" w:styleId="326">
    <w:name w:val="Char Char Char Char Char Char Char Char Char Char Char Char Char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paragraph" w:customStyle="1" w:styleId="327">
    <w:name w:val="黑体表名"/>
    <w:basedOn w:val="1"/>
    <w:uiPriority w:val="0"/>
    <w:pPr>
      <w:adjustRightInd w:val="0"/>
      <w:snapToGrid w:val="0"/>
      <w:spacing w:beforeLines="25" w:line="300" w:lineRule="auto"/>
      <w:jc w:val="center"/>
    </w:pPr>
    <w:rPr>
      <w:rFonts w:eastAsia="黑体"/>
      <w:color w:val="000000"/>
      <w:sz w:val="24"/>
      <w:szCs w:val="20"/>
    </w:rPr>
  </w:style>
  <w:style w:type="paragraph" w:customStyle="1" w:styleId="328">
    <w:name w:val="(1)"/>
    <w:basedOn w:val="1"/>
    <w:uiPriority w:val="0"/>
    <w:pPr>
      <w:spacing w:line="360" w:lineRule="auto"/>
    </w:pPr>
    <w:rPr>
      <w:bCs/>
      <w:sz w:val="24"/>
    </w:rPr>
  </w:style>
  <w:style w:type="paragraph" w:customStyle="1" w:styleId="329">
    <w:name w:val="Char Char Char2 Char Char Char"/>
    <w:basedOn w:val="1"/>
    <w:uiPriority w:val="0"/>
  </w:style>
  <w:style w:type="paragraph" w:customStyle="1" w:styleId="330">
    <w:name w:val="Char Char Char Char Char Char1 Char Char Char Char Char Char Char"/>
    <w:basedOn w:val="1"/>
    <w:uiPriority w:val="0"/>
  </w:style>
  <w:style w:type="paragraph" w:customStyle="1" w:styleId="331">
    <w:name w:val="招标编号"/>
    <w:basedOn w:val="180"/>
    <w:uiPriority w:val="0"/>
    <w:pPr>
      <w:jc w:val="right"/>
    </w:pPr>
    <w:rPr>
      <w:sz w:val="28"/>
    </w:rPr>
  </w:style>
  <w:style w:type="paragraph" w:customStyle="1" w:styleId="332">
    <w:name w:val="技术规范书正文缩进"/>
    <w:basedOn w:val="180"/>
    <w:uiPriority w:val="0"/>
    <w:pPr>
      <w:ind w:firstLine="480" w:firstLineChars="200"/>
    </w:pPr>
    <w:rPr>
      <w:rFonts w:ascii="Arial" w:hAnsi="Arial" w:cs="Arial"/>
      <w:bCs/>
    </w:rPr>
  </w:style>
  <w:style w:type="paragraph" w:customStyle="1" w:styleId="333">
    <w:name w:val="Char Char1 Char1"/>
    <w:basedOn w:val="1"/>
    <w:uiPriority w:val="0"/>
  </w:style>
  <w:style w:type="paragraph" w:customStyle="1" w:styleId="334">
    <w:name w:val="小标"/>
    <w:basedOn w:val="1"/>
    <w:uiPriority w:val="0"/>
    <w:rPr>
      <w:rFonts w:hint="eastAsia" w:ascii="黑体" w:eastAsia="黑体"/>
      <w:spacing w:val="20"/>
      <w:szCs w:val="20"/>
    </w:rPr>
  </w:style>
  <w:style w:type="paragraph" w:customStyle="1" w:styleId="335">
    <w:name w:val="font6"/>
    <w:basedOn w:val="1"/>
    <w:uiPriority w:val="0"/>
    <w:pPr>
      <w:widowControl/>
      <w:spacing w:before="100" w:beforeAutospacing="1" w:after="100" w:afterAutospacing="1"/>
      <w:jc w:val="left"/>
    </w:pPr>
    <w:rPr>
      <w:rFonts w:ascii="宋体" w:hAnsi="宋体" w:cs="宋体"/>
      <w:kern w:val="0"/>
      <w:sz w:val="36"/>
      <w:szCs w:val="36"/>
    </w:rPr>
  </w:style>
  <w:style w:type="paragraph" w:customStyle="1" w:styleId="336">
    <w:name w:val="font10"/>
    <w:basedOn w:val="1"/>
    <w:uiPriority w:val="0"/>
    <w:pPr>
      <w:widowControl/>
      <w:spacing w:before="100" w:beforeAutospacing="1" w:after="100" w:afterAutospacing="1"/>
      <w:jc w:val="left"/>
    </w:pPr>
    <w:rPr>
      <w:rFonts w:ascii="Arial" w:hAnsi="Arial" w:cs="Arial"/>
      <w:b/>
      <w:bCs/>
      <w:kern w:val="0"/>
      <w:sz w:val="20"/>
      <w:szCs w:val="20"/>
    </w:rPr>
  </w:style>
  <w:style w:type="paragraph" w:customStyle="1" w:styleId="337">
    <w:name w:val="xl4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38">
    <w:name w:val="xl53"/>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339">
    <w:name w:val="xl5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40">
    <w:name w:val="xl6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0"/>
      <w:szCs w:val="20"/>
    </w:rPr>
  </w:style>
  <w:style w:type="paragraph" w:customStyle="1" w:styleId="341">
    <w:name w:val="xl65"/>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kern w:val="0"/>
      <w:sz w:val="20"/>
      <w:szCs w:val="20"/>
    </w:rPr>
  </w:style>
  <w:style w:type="paragraph" w:customStyle="1" w:styleId="342">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43">
    <w:name w:val="表题"/>
    <w:basedOn w:val="9"/>
    <w:uiPriority w:val="0"/>
    <w:pPr>
      <w:adjustRightInd/>
      <w:spacing w:beforeLines="50" w:afterLines="50" w:line="100" w:lineRule="atLeast"/>
      <w:ind w:firstLine="0"/>
      <w:jc w:val="center"/>
      <w:textAlignment w:val="auto"/>
    </w:pPr>
    <w:rPr>
      <w:kern w:val="2"/>
      <w:szCs w:val="24"/>
    </w:rPr>
  </w:style>
  <w:style w:type="character" w:customStyle="1" w:styleId="344">
    <w:name w:val="脚注文本 Char1"/>
    <w:uiPriority w:val="0"/>
    <w:rPr>
      <w:kern w:val="2"/>
      <w:sz w:val="18"/>
      <w:szCs w:val="18"/>
    </w:rPr>
  </w:style>
  <w:style w:type="paragraph" w:customStyle="1" w:styleId="345">
    <w:name w:val="复选框1"/>
    <w:basedOn w:val="1"/>
    <w:uiPriority w:val="0"/>
    <w:pPr>
      <w:widowControl/>
      <w:spacing w:before="360" w:after="360"/>
      <w:jc w:val="left"/>
    </w:pPr>
    <w:rPr>
      <w:kern w:val="0"/>
      <w:sz w:val="20"/>
      <w:szCs w:val="20"/>
    </w:rPr>
  </w:style>
  <w:style w:type="paragraph" w:customStyle="1" w:styleId="346">
    <w:name w:val="表头"/>
    <w:basedOn w:val="1"/>
    <w:uiPriority w:val="0"/>
    <w:pPr>
      <w:adjustRightInd w:val="0"/>
      <w:spacing w:before="80" w:after="80"/>
      <w:jc w:val="center"/>
      <w:textAlignment w:val="baseline"/>
    </w:pPr>
    <w:rPr>
      <w:rFonts w:ascii="昆仑仿宋" w:eastAsia="昆仑仿宋"/>
      <w:kern w:val="0"/>
      <w:sz w:val="24"/>
      <w:szCs w:val="20"/>
    </w:rPr>
  </w:style>
  <w:style w:type="paragraph" w:customStyle="1" w:styleId="347">
    <w:name w:val="封面下标题1"/>
    <w:basedOn w:val="1"/>
    <w:uiPriority w:val="0"/>
    <w:pPr>
      <w:jc w:val="center"/>
    </w:pPr>
    <w:rPr>
      <w:rFonts w:eastAsia="楷体_GB2312"/>
      <w:sz w:val="36"/>
      <w:szCs w:val="20"/>
    </w:rPr>
  </w:style>
  <w:style w:type="paragraph" w:customStyle="1" w:styleId="348">
    <w:name w:val="Char Char Char Char11"/>
    <w:basedOn w:val="1"/>
    <w:uiPriority w:val="0"/>
    <w:rPr>
      <w:szCs w:val="20"/>
    </w:rPr>
  </w:style>
  <w:style w:type="paragraph" w:customStyle="1" w:styleId="349">
    <w:name w:val="正文文本缩进 31"/>
    <w:basedOn w:val="1"/>
    <w:uiPriority w:val="0"/>
    <w:pPr>
      <w:adjustRightInd w:val="0"/>
      <w:spacing w:beforeLines="50" w:afterLines="50" w:line="360" w:lineRule="auto"/>
      <w:ind w:left="454"/>
      <w:textAlignment w:val="baseline"/>
    </w:pPr>
    <w:rPr>
      <w:rFonts w:ascii="宋体"/>
      <w:kern w:val="0"/>
      <w:sz w:val="24"/>
      <w:szCs w:val="20"/>
    </w:rPr>
  </w:style>
  <w:style w:type="paragraph" w:customStyle="1" w:styleId="350">
    <w:name w:val="xl33"/>
    <w:basedOn w:val="1"/>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b/>
      <w:kern w:val="0"/>
      <w:sz w:val="18"/>
      <w:szCs w:val="20"/>
    </w:rPr>
  </w:style>
  <w:style w:type="paragraph" w:customStyle="1" w:styleId="351">
    <w:name w:val="xl26"/>
    <w:basedOn w:val="1"/>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eastAsia="Arial Unicode MS"/>
      <w:color w:val="0000FF"/>
      <w:kern w:val="0"/>
      <w:sz w:val="20"/>
      <w:szCs w:val="20"/>
    </w:rPr>
  </w:style>
  <w:style w:type="paragraph" w:customStyle="1" w:styleId="352">
    <w:name w:val="样式8"/>
    <w:basedOn w:val="5"/>
    <w:uiPriority w:val="0"/>
    <w:pPr>
      <w:tabs>
        <w:tab w:val="left" w:pos="480"/>
      </w:tabs>
      <w:autoSpaceDE w:val="0"/>
      <w:autoSpaceDN w:val="0"/>
      <w:adjustRightInd w:val="0"/>
      <w:spacing w:before="240" w:after="240" w:line="240" w:lineRule="atLeast"/>
      <w:jc w:val="left"/>
      <w:textAlignment w:val="baseline"/>
    </w:pPr>
    <w:rPr>
      <w:rFonts w:ascii="Arial" w:hAnsi="宋体"/>
      <w:bCs w:val="0"/>
      <w:sz w:val="30"/>
      <w:szCs w:val="20"/>
    </w:rPr>
  </w:style>
  <w:style w:type="paragraph" w:customStyle="1" w:styleId="353">
    <w:name w:val="小四两端对齐"/>
    <w:uiPriority w:val="0"/>
    <w:pPr>
      <w:adjustRightInd w:val="0"/>
      <w:snapToGrid w:val="0"/>
      <w:jc w:val="both"/>
    </w:pPr>
    <w:rPr>
      <w:rFonts w:ascii="宋体" w:hAnsi="Times New Roman" w:eastAsia="宋体" w:cs="Times New Roman"/>
      <w:sz w:val="24"/>
      <w:lang w:val="en-US" w:eastAsia="zh-CN" w:bidi="ar-SA"/>
    </w:rPr>
  </w:style>
  <w:style w:type="paragraph" w:customStyle="1" w:styleId="354">
    <w:name w:val="表格文字"/>
    <w:uiPriority w:val="0"/>
    <w:pPr>
      <w:widowControl w:val="0"/>
      <w:adjustRightInd w:val="0"/>
      <w:spacing w:before="76" w:after="76"/>
      <w:jc w:val="center"/>
      <w:textAlignment w:val="baseline"/>
    </w:pPr>
    <w:rPr>
      <w:rFonts w:ascii="Arial" w:hAnsi="Arial" w:eastAsia="宋体" w:cs="Times New Roman"/>
      <w:sz w:val="24"/>
      <w:lang w:val="en-US" w:eastAsia="zh-CN" w:bidi="ar-SA"/>
    </w:rPr>
  </w:style>
  <w:style w:type="paragraph" w:customStyle="1" w:styleId="355">
    <w:name w:val="用户正文1"/>
    <w:uiPriority w:val="0"/>
    <w:pPr>
      <w:spacing w:line="360" w:lineRule="auto"/>
      <w:ind w:firstLine="573"/>
      <w:jc w:val="both"/>
      <w:textAlignment w:val="center"/>
    </w:pPr>
    <w:rPr>
      <w:rFonts w:ascii="Times New Roman" w:hAnsi="Times New Roman" w:eastAsia="宋体" w:cs="Times New Roman"/>
      <w:sz w:val="30"/>
      <w:szCs w:val="30"/>
      <w:lang w:val="en-US" w:eastAsia="zh-CN" w:bidi="ar-SA"/>
    </w:rPr>
  </w:style>
  <w:style w:type="paragraph" w:customStyle="1" w:styleId="356">
    <w:name w:val="样式C1"/>
    <w:basedOn w:val="39"/>
    <w:uiPriority w:val="0"/>
    <w:pPr>
      <w:snapToGrid w:val="0"/>
      <w:spacing w:line="360" w:lineRule="auto"/>
      <w:jc w:val="center"/>
    </w:pPr>
    <w:rPr>
      <w:rFonts w:ascii="仿宋_GB2312" w:hAnsi="宋体" w:eastAsia="仿宋_GB2312"/>
      <w:b/>
      <w:sz w:val="52"/>
      <w:szCs w:val="52"/>
    </w:rPr>
  </w:style>
  <w:style w:type="paragraph" w:customStyle="1" w:styleId="357">
    <w:name w:val="Char2"/>
    <w:basedOn w:val="1"/>
    <w:uiPriority w:val="0"/>
    <w:pPr>
      <w:adjustRightInd w:val="0"/>
      <w:spacing w:line="360" w:lineRule="atLeast"/>
      <w:jc w:val="left"/>
      <w:textAlignment w:val="baseline"/>
    </w:pPr>
    <w:rPr>
      <w:kern w:val="0"/>
      <w:sz w:val="24"/>
    </w:rPr>
  </w:style>
  <w:style w:type="paragraph" w:customStyle="1" w:styleId="358">
    <w:name w:val="Char Char Char Char Char Char Char Char Char1"/>
    <w:basedOn w:val="1"/>
    <w:uiPriority w:val="0"/>
    <w:pPr>
      <w:adjustRightInd w:val="0"/>
      <w:spacing w:line="360" w:lineRule="auto"/>
    </w:pPr>
    <w:rPr>
      <w:kern w:val="0"/>
      <w:sz w:val="24"/>
      <w:szCs w:val="20"/>
    </w:rPr>
  </w:style>
  <w:style w:type="paragraph" w:customStyle="1" w:styleId="359">
    <w:name w:val="Char Char Char Char Char Char2"/>
    <w:basedOn w:val="1"/>
    <w:uiPriority w:val="0"/>
    <w:pPr>
      <w:adjustRightInd w:val="0"/>
      <w:spacing w:line="360" w:lineRule="auto"/>
    </w:pPr>
    <w:rPr>
      <w:kern w:val="0"/>
      <w:sz w:val="24"/>
      <w:szCs w:val="20"/>
    </w:rPr>
  </w:style>
  <w:style w:type="paragraph" w:customStyle="1" w:styleId="360">
    <w:name w:val="xl4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361">
    <w:name w:val="JY附件"/>
    <w:basedOn w:val="1"/>
    <w:uiPriority w:val="0"/>
    <w:pPr>
      <w:tabs>
        <w:tab w:val="left" w:pos="-105"/>
        <w:tab w:val="left" w:pos="360"/>
        <w:tab w:val="left" w:pos="720"/>
      </w:tabs>
      <w:spacing w:before="120" w:after="120" w:line="480" w:lineRule="exact"/>
      <w:ind w:right="-147" w:rightChars="-70"/>
      <w:jc w:val="center"/>
      <w:outlineLvl w:val="0"/>
    </w:pPr>
    <w:rPr>
      <w:rFonts w:ascii="黑体" w:hAnsi="宋体" w:eastAsia="黑体"/>
      <w:snapToGrid w:val="0"/>
      <w:kern w:val="0"/>
      <w:sz w:val="30"/>
      <w:szCs w:val="30"/>
    </w:rPr>
  </w:style>
  <w:style w:type="paragraph" w:customStyle="1" w:styleId="362">
    <w:name w:val="第二章章标题"/>
    <w:basedOn w:val="1"/>
    <w:next w:val="31"/>
    <w:uiPriority w:val="0"/>
    <w:pPr>
      <w:spacing w:before="240" w:after="240" w:line="400" w:lineRule="exact"/>
      <w:ind w:right="-82"/>
      <w:jc w:val="left"/>
      <w:outlineLvl w:val="0"/>
    </w:pPr>
    <w:rPr>
      <w:rFonts w:ascii="仿宋_GB2312" w:hAnsi="Arial" w:eastAsia="仿宋_GB2312"/>
      <w:b/>
      <w:bCs/>
      <w:sz w:val="30"/>
      <w:szCs w:val="20"/>
    </w:rPr>
  </w:style>
  <w:style w:type="paragraph" w:customStyle="1" w:styleId="363">
    <w:name w:val="招标文件节标题"/>
    <w:basedOn w:val="6"/>
    <w:next w:val="1"/>
    <w:uiPriority w:val="0"/>
    <w:pPr>
      <w:keepNext w:val="0"/>
      <w:keepLines w:val="0"/>
      <w:tabs>
        <w:tab w:val="left" w:pos="-105"/>
        <w:tab w:val="left" w:pos="495"/>
      </w:tabs>
      <w:autoSpaceDE/>
      <w:autoSpaceDN/>
      <w:adjustRightInd/>
      <w:spacing w:before="120" w:after="120" w:line="400" w:lineRule="exact"/>
      <w:ind w:left="495" w:right="-168" w:rightChars="-70" w:hanging="495"/>
      <w:jc w:val="both"/>
      <w:textAlignment w:val="auto"/>
    </w:pPr>
    <w:rPr>
      <w:rFonts w:eastAsia="宋体"/>
      <w:b w:val="0"/>
      <w:bCs/>
      <w:color w:val="008000"/>
      <w:kern w:val="2"/>
      <w:sz w:val="24"/>
      <w:szCs w:val="24"/>
    </w:rPr>
  </w:style>
  <w:style w:type="paragraph" w:customStyle="1" w:styleId="364">
    <w:name w:val="xl3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65">
    <w:name w:val="xl4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20"/>
      <w:szCs w:val="20"/>
    </w:rPr>
  </w:style>
  <w:style w:type="paragraph" w:customStyle="1" w:styleId="366">
    <w:name w:val="黑"/>
    <w:basedOn w:val="1"/>
    <w:uiPriority w:val="0"/>
    <w:pPr>
      <w:adjustRightInd w:val="0"/>
      <w:spacing w:line="560" w:lineRule="exact"/>
      <w:ind w:firstLine="556"/>
      <w:textAlignment w:val="baseline"/>
    </w:pPr>
    <w:rPr>
      <w:rFonts w:ascii="黑体" w:eastAsia="黑体"/>
      <w:b/>
      <w:color w:val="000000"/>
      <w:spacing w:val="20"/>
      <w:kern w:val="0"/>
      <w:sz w:val="30"/>
      <w:szCs w:val="20"/>
    </w:rPr>
  </w:style>
  <w:style w:type="paragraph" w:customStyle="1" w:styleId="367">
    <w:name w:val="4"/>
    <w:basedOn w:val="1"/>
    <w:next w:val="64"/>
    <w:uiPriority w:val="0"/>
    <w:pPr>
      <w:spacing w:after="120" w:line="480" w:lineRule="auto"/>
    </w:pPr>
    <w:rPr>
      <w:szCs w:val="20"/>
    </w:rPr>
  </w:style>
  <w:style w:type="paragraph" w:customStyle="1" w:styleId="368">
    <w:name w:val="Fliestext/Aufz."/>
    <w:basedOn w:val="1"/>
    <w:uiPriority w:val="0"/>
    <w:pPr>
      <w:widowControl/>
      <w:overflowPunct w:val="0"/>
      <w:autoSpaceDE w:val="0"/>
      <w:autoSpaceDN w:val="0"/>
      <w:adjustRightInd w:val="0"/>
      <w:spacing w:after="120"/>
      <w:textAlignment w:val="baseline"/>
    </w:pPr>
    <w:rPr>
      <w:rFonts w:ascii="Arial" w:hAnsi="Arial" w:eastAsia="MS Mincho"/>
      <w:kern w:val="0"/>
      <w:sz w:val="22"/>
      <w:szCs w:val="20"/>
      <w:lang w:val="de-DE" w:eastAsia="ja-JP"/>
    </w:rPr>
  </w:style>
  <w:style w:type="paragraph" w:customStyle="1" w:styleId="369">
    <w:name w:val="样式11"/>
    <w:basedOn w:val="5"/>
    <w:uiPriority w:val="0"/>
    <w:pPr>
      <w:tabs>
        <w:tab w:val="left" w:pos="480"/>
      </w:tabs>
      <w:autoSpaceDE w:val="0"/>
      <w:autoSpaceDN w:val="0"/>
      <w:adjustRightInd w:val="0"/>
      <w:spacing w:before="240" w:after="240" w:line="240" w:lineRule="atLeast"/>
      <w:jc w:val="left"/>
      <w:textAlignment w:val="baseline"/>
    </w:pPr>
    <w:rPr>
      <w:rFonts w:ascii="Arial" w:hAnsi="宋体"/>
      <w:bCs w:val="0"/>
      <w:sz w:val="30"/>
      <w:szCs w:val="20"/>
    </w:rPr>
  </w:style>
  <w:style w:type="paragraph" w:customStyle="1" w:styleId="370">
    <w:name w:val="工程建设条标题"/>
    <w:basedOn w:val="316"/>
    <w:next w:val="7"/>
    <w:uiPriority w:val="0"/>
    <w:pPr>
      <w:tabs>
        <w:tab w:val="left" w:pos="735"/>
        <w:tab w:val="clear" w:pos="525"/>
      </w:tabs>
      <w:jc w:val="both"/>
      <w:outlineLvl w:val="3"/>
    </w:pPr>
    <w:rPr>
      <w:b w:val="0"/>
    </w:rPr>
  </w:style>
  <w:style w:type="paragraph" w:customStyle="1" w:styleId="371">
    <w:name w:val="table87"/>
    <w:uiPriority w:val="0"/>
    <w:pPr>
      <w:keepLines/>
      <w:widowControl w:val="0"/>
      <w:suppressLineNumbers/>
      <w:tabs>
        <w:tab w:val="left" w:pos="1200"/>
      </w:tabs>
      <w:autoSpaceDE w:val="0"/>
      <w:autoSpaceDN w:val="0"/>
      <w:adjustRightInd w:val="0"/>
      <w:spacing w:beforeLines="50" w:afterLines="50" w:line="480" w:lineRule="auto"/>
      <w:textAlignment w:val="baseline"/>
    </w:pPr>
    <w:rPr>
      <w:rFonts w:ascii="宋体" w:hAnsi="Times New Roman" w:eastAsia="宋体" w:cs="Times New Roman"/>
      <w:b/>
      <w:sz w:val="24"/>
      <w:lang w:val="en-US" w:eastAsia="zh-CN" w:bidi="ar-SA"/>
    </w:rPr>
  </w:style>
  <w:style w:type="paragraph" w:customStyle="1" w:styleId="372">
    <w:name w:val="样式7"/>
    <w:basedOn w:val="5"/>
    <w:uiPriority w:val="0"/>
    <w:pPr>
      <w:tabs>
        <w:tab w:val="left" w:pos="480"/>
      </w:tabs>
      <w:autoSpaceDE w:val="0"/>
      <w:autoSpaceDN w:val="0"/>
      <w:adjustRightInd w:val="0"/>
      <w:spacing w:before="240" w:after="240" w:line="240" w:lineRule="atLeast"/>
      <w:jc w:val="left"/>
      <w:textAlignment w:val="baseline"/>
    </w:pPr>
    <w:rPr>
      <w:rFonts w:ascii="Arial" w:hAnsi="Arial"/>
      <w:bCs w:val="0"/>
      <w:kern w:val="0"/>
      <w:sz w:val="30"/>
      <w:szCs w:val="20"/>
    </w:rPr>
  </w:style>
  <w:style w:type="paragraph" w:customStyle="1" w:styleId="373">
    <w:name w:val="工程建设无节条标题"/>
    <w:basedOn w:val="1"/>
    <w:next w:val="7"/>
    <w:uiPriority w:val="0"/>
    <w:pPr>
      <w:tabs>
        <w:tab w:val="left" w:pos="735"/>
      </w:tabs>
      <w:spacing w:beforeLines="50" w:afterLines="50"/>
    </w:pPr>
    <w:rPr>
      <w:szCs w:val="20"/>
    </w:rPr>
  </w:style>
  <w:style w:type="paragraph" w:customStyle="1" w:styleId="374">
    <w:name w:val="样式5"/>
    <w:basedOn w:val="5"/>
    <w:uiPriority w:val="0"/>
    <w:pPr>
      <w:tabs>
        <w:tab w:val="left" w:pos="720"/>
      </w:tabs>
      <w:adjustRightInd w:val="0"/>
      <w:spacing w:before="0" w:after="0" w:line="360" w:lineRule="auto"/>
      <w:jc w:val="left"/>
      <w:textAlignment w:val="baseline"/>
    </w:pPr>
    <w:rPr>
      <w:rFonts w:ascii="宋体" w:hAnsi="宋体"/>
      <w:bCs w:val="0"/>
      <w:sz w:val="30"/>
      <w:szCs w:val="20"/>
    </w:rPr>
  </w:style>
  <w:style w:type="paragraph" w:customStyle="1" w:styleId="375">
    <w:name w:val="编号"/>
    <w:basedOn w:val="1"/>
    <w:uiPriority w:val="0"/>
    <w:pPr>
      <w:tabs>
        <w:tab w:val="left" w:pos="0"/>
        <w:tab w:val="left" w:pos="400"/>
        <w:tab w:val="left" w:pos="930"/>
        <w:tab w:val="left" w:pos="1080"/>
        <w:tab w:val="left" w:pos="7088"/>
      </w:tabs>
      <w:adjustRightInd w:val="0"/>
      <w:spacing w:line="420" w:lineRule="atLeast"/>
      <w:textAlignment w:val="baseline"/>
    </w:pPr>
    <w:rPr>
      <w:kern w:val="0"/>
      <w:sz w:val="24"/>
      <w:szCs w:val="20"/>
    </w:rPr>
  </w:style>
  <w:style w:type="paragraph" w:customStyle="1" w:styleId="376">
    <w:name w:val="中机"/>
    <w:basedOn w:val="1"/>
    <w:uiPriority w:val="0"/>
    <w:pPr>
      <w:spacing w:beforeLines="50" w:afterLines="50"/>
    </w:pPr>
    <w:rPr>
      <w:rFonts w:eastAsia="黑体"/>
      <w:sz w:val="28"/>
      <w:szCs w:val="20"/>
    </w:rPr>
  </w:style>
  <w:style w:type="paragraph" w:customStyle="1" w:styleId="377">
    <w:name w:val="xl34"/>
    <w:basedOn w:val="1"/>
    <w:uiPriority w:val="0"/>
    <w:pPr>
      <w:widowControl/>
      <w:pBdr>
        <w:bottom w:val="single" w:color="auto" w:sz="12" w:space="0"/>
      </w:pBdr>
      <w:spacing w:before="100" w:beforeAutospacing="1" w:after="100" w:afterAutospacing="1"/>
      <w:jc w:val="center"/>
      <w:textAlignment w:val="center"/>
    </w:pPr>
    <w:rPr>
      <w:rFonts w:ascii="宋体" w:hAnsi="宋体"/>
      <w:kern w:val="0"/>
      <w:sz w:val="20"/>
      <w:szCs w:val="20"/>
    </w:rPr>
  </w:style>
  <w:style w:type="paragraph" w:customStyle="1" w:styleId="378">
    <w:name w:val="??2"/>
    <w:basedOn w:val="1"/>
    <w:uiPriority w:val="0"/>
    <w:pPr>
      <w:autoSpaceDE w:val="0"/>
      <w:autoSpaceDN w:val="0"/>
      <w:adjustRightInd w:val="0"/>
      <w:spacing w:line="480" w:lineRule="atLeast"/>
      <w:jc w:val="left"/>
      <w:textAlignment w:val="baseline"/>
    </w:pPr>
    <w:rPr>
      <w:rFonts w:ascii="宋体" w:hAnsi="Tms Rmn"/>
      <w:b/>
      <w:spacing w:val="10"/>
      <w:kern w:val="0"/>
      <w:sz w:val="24"/>
      <w:szCs w:val="20"/>
    </w:rPr>
  </w:style>
  <w:style w:type="paragraph" w:customStyle="1" w:styleId="379">
    <w:name w:val="样式 标题 1b1章节标题 + (西文) Arial (中文) 黑体 小四 加粗 居中 行距: 固定值 24 磅"/>
    <w:basedOn w:val="5"/>
    <w:uiPriority w:val="0"/>
    <w:pPr>
      <w:keepLines w:val="0"/>
      <w:tabs>
        <w:tab w:val="left" w:pos="980"/>
      </w:tabs>
      <w:autoSpaceDE w:val="0"/>
      <w:autoSpaceDN w:val="0"/>
      <w:adjustRightInd w:val="0"/>
      <w:spacing w:before="0" w:after="0" w:line="480" w:lineRule="exact"/>
      <w:jc w:val="center"/>
    </w:pPr>
    <w:rPr>
      <w:rFonts w:ascii="Arial" w:hAnsi="Arial" w:eastAsia="黑体" w:cs="宋体"/>
      <w:color w:val="000000"/>
      <w:kern w:val="0"/>
      <w:sz w:val="28"/>
      <w:szCs w:val="20"/>
    </w:rPr>
  </w:style>
  <w:style w:type="paragraph" w:customStyle="1" w:styleId="380">
    <w:name w:val="TOC 标题1"/>
    <w:basedOn w:val="5"/>
    <w:next w:val="1"/>
    <w:qFormat/>
    <w:uiPriority w:val="0"/>
    <w:pPr>
      <w:widowControl/>
      <w:tabs>
        <w:tab w:val="left" w:pos="720"/>
      </w:tabs>
      <w:spacing w:before="480" w:after="0" w:line="276" w:lineRule="auto"/>
      <w:jc w:val="left"/>
      <w:outlineLvl w:val="9"/>
    </w:pPr>
    <w:rPr>
      <w:rFonts w:ascii="Cambria" w:hAnsi="Cambria"/>
      <w:color w:val="365F91"/>
      <w:kern w:val="0"/>
      <w:sz w:val="28"/>
      <w:szCs w:val="28"/>
    </w:rPr>
  </w:style>
  <w:style w:type="paragraph" w:customStyle="1" w:styleId="381">
    <w:name w:val="修订1"/>
    <w:uiPriority w:val="0"/>
    <w:rPr>
      <w:rFonts w:ascii="Times New Roman" w:hAnsi="Times New Roman" w:eastAsia="宋体" w:cs="Times New Roman"/>
      <w:kern w:val="2"/>
      <w:sz w:val="21"/>
      <w:szCs w:val="24"/>
      <w:lang w:val="en-US" w:eastAsia="zh-CN" w:bidi="ar-SA"/>
    </w:rPr>
  </w:style>
  <w:style w:type="paragraph" w:customStyle="1" w:styleId="382">
    <w:name w:val="5"/>
    <w:basedOn w:val="1"/>
    <w:next w:val="39"/>
    <w:uiPriority w:val="0"/>
    <w:rPr>
      <w:rFonts w:ascii="宋体" w:hAnsi="Courier New"/>
      <w:szCs w:val="20"/>
    </w:rPr>
  </w:style>
  <w:style w:type="paragraph" w:customStyle="1" w:styleId="383">
    <w:name w:val="Char Char Char Char1"/>
    <w:basedOn w:val="1"/>
    <w:uiPriority w:val="0"/>
  </w:style>
  <w:style w:type="paragraph" w:customStyle="1" w:styleId="384">
    <w:name w:val="Char Char Char"/>
    <w:basedOn w:val="1"/>
    <w:uiPriority w:val="0"/>
    <w:rPr>
      <w:sz w:val="24"/>
    </w:rPr>
  </w:style>
  <w:style w:type="paragraph" w:customStyle="1" w:styleId="385">
    <w:name w:val="bt4"/>
    <w:basedOn w:val="8"/>
    <w:uiPriority w:val="0"/>
    <w:pPr>
      <w:keepNext w:val="0"/>
      <w:tabs>
        <w:tab w:val="left" w:pos="1701"/>
        <w:tab w:val="left" w:pos="2040"/>
      </w:tabs>
      <w:spacing w:before="120" w:after="120" w:line="240" w:lineRule="atLeast"/>
      <w:ind w:left="2040" w:hanging="360"/>
      <w:outlineLvl w:val="9"/>
    </w:pPr>
    <w:rPr>
      <w:rFonts w:ascii="Arial" w:hAnsi="Arial"/>
      <w:i w:val="0"/>
      <w:color w:val="000000"/>
      <w:kern w:val="2"/>
    </w:rPr>
  </w:style>
  <w:style w:type="paragraph" w:customStyle="1" w:styleId="386">
    <w:name w:val="Char Char Char1 Char Char Char Char Char Char"/>
    <w:basedOn w:val="1"/>
    <w:uiPriority w:val="0"/>
  </w:style>
  <w:style w:type="paragraph" w:customStyle="1" w:styleId="387">
    <w:name w:val="Char Char Char Char Char Char Char Char Char Char Char Char"/>
    <w:basedOn w:val="1"/>
    <w:uiPriority w:val="0"/>
  </w:style>
  <w:style w:type="paragraph" w:customStyle="1" w:styleId="388">
    <w:name w:val="font9"/>
    <w:basedOn w:val="1"/>
    <w:uiPriority w:val="0"/>
    <w:pPr>
      <w:widowControl/>
      <w:spacing w:before="100" w:beforeAutospacing="1" w:after="100" w:afterAutospacing="1"/>
      <w:jc w:val="left"/>
    </w:pPr>
    <w:rPr>
      <w:rFonts w:ascii="Arial" w:hAnsi="Arial" w:cs="Arial"/>
      <w:kern w:val="0"/>
      <w:sz w:val="20"/>
      <w:szCs w:val="20"/>
    </w:rPr>
  </w:style>
  <w:style w:type="paragraph" w:customStyle="1" w:styleId="389">
    <w:name w:val="xl38"/>
    <w:basedOn w:val="1"/>
    <w:uiPriority w:val="0"/>
    <w:pPr>
      <w:widowControl/>
      <w:spacing w:before="100" w:beforeAutospacing="1" w:after="100" w:afterAutospacing="1"/>
      <w:jc w:val="left"/>
      <w:textAlignment w:val="center"/>
    </w:pPr>
    <w:rPr>
      <w:kern w:val="0"/>
      <w:sz w:val="20"/>
      <w:szCs w:val="20"/>
    </w:rPr>
  </w:style>
  <w:style w:type="paragraph" w:customStyle="1" w:styleId="390">
    <w:name w:val="xl4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91">
    <w:name w:val="xl52"/>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392">
    <w:name w:val="xl5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color w:val="000000"/>
      <w:kern w:val="0"/>
      <w:sz w:val="20"/>
      <w:szCs w:val="20"/>
    </w:rPr>
  </w:style>
  <w:style w:type="paragraph" w:customStyle="1" w:styleId="393">
    <w:name w:val="xl60"/>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394">
    <w:name w:val="xl6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95">
    <w:name w:val="xl68"/>
    <w:basedOn w:val="1"/>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396">
    <w:name w:val="xl2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olor w:val="FF0000"/>
      <w:kern w:val="0"/>
      <w:sz w:val="24"/>
      <w:szCs w:val="20"/>
    </w:rPr>
  </w:style>
  <w:style w:type="paragraph" w:customStyle="1" w:styleId="397">
    <w:name w:val="xl49"/>
    <w:basedOn w:val="1"/>
    <w:uiPriority w:val="0"/>
    <w:pPr>
      <w:widowControl/>
      <w:spacing w:before="100" w:beforeAutospacing="1" w:after="100" w:afterAutospacing="1"/>
      <w:jc w:val="center"/>
      <w:textAlignment w:val="center"/>
    </w:pPr>
    <w:rPr>
      <w:rFonts w:ascii="宋体" w:hAnsi="宋体"/>
      <w:kern w:val="0"/>
      <w:sz w:val="24"/>
    </w:rPr>
  </w:style>
  <w:style w:type="paragraph" w:customStyle="1" w:styleId="398">
    <w:name w:val="表格居中"/>
    <w:basedOn w:val="1"/>
    <w:uiPriority w:val="0"/>
    <w:pPr>
      <w:snapToGrid w:val="0"/>
      <w:spacing w:before="60" w:after="60"/>
      <w:jc w:val="center"/>
    </w:pPr>
    <w:rPr>
      <w:sz w:val="24"/>
      <w:szCs w:val="20"/>
    </w:rPr>
  </w:style>
  <w:style w:type="paragraph" w:customStyle="1" w:styleId="399">
    <w:name w:val="我的正文格式"/>
    <w:basedOn w:val="1"/>
    <w:next w:val="1"/>
    <w:uiPriority w:val="0"/>
    <w:pPr>
      <w:snapToGrid w:val="0"/>
      <w:spacing w:beforeLines="50" w:afterLines="50" w:line="360" w:lineRule="auto"/>
    </w:pPr>
    <w:rPr>
      <w:kern w:val="16"/>
      <w:sz w:val="24"/>
      <w:szCs w:val="20"/>
    </w:rPr>
  </w:style>
  <w:style w:type="paragraph" w:customStyle="1" w:styleId="400">
    <w:name w:val="样式4"/>
    <w:basedOn w:val="5"/>
    <w:uiPriority w:val="0"/>
    <w:pPr>
      <w:tabs>
        <w:tab w:val="left" w:pos="720"/>
      </w:tabs>
      <w:adjustRightInd w:val="0"/>
      <w:spacing w:before="0" w:after="0" w:line="360" w:lineRule="auto"/>
      <w:jc w:val="left"/>
      <w:textAlignment w:val="baseline"/>
    </w:pPr>
    <w:rPr>
      <w:rFonts w:ascii="宋体" w:hAnsi="宋体"/>
      <w:bCs w:val="0"/>
      <w:kern w:val="2"/>
      <w:sz w:val="30"/>
      <w:szCs w:val="20"/>
    </w:rPr>
  </w:style>
  <w:style w:type="paragraph" w:customStyle="1" w:styleId="401">
    <w:name w:val="样式13"/>
    <w:basedOn w:val="1"/>
    <w:uiPriority w:val="0"/>
    <w:pPr>
      <w:snapToGrid w:val="0"/>
      <w:spacing w:beforeLines="50" w:afterLines="50" w:line="460" w:lineRule="atLeast"/>
    </w:pPr>
    <w:rPr>
      <w:rFonts w:ascii="宋体" w:hAnsi="宋体"/>
      <w:b/>
      <w:sz w:val="30"/>
      <w:szCs w:val="20"/>
    </w:rPr>
  </w:style>
  <w:style w:type="paragraph" w:customStyle="1" w:styleId="402">
    <w:name w:val="正文文本缩进 21"/>
    <w:basedOn w:val="1"/>
    <w:uiPriority w:val="0"/>
    <w:pPr>
      <w:adjustRightInd w:val="0"/>
      <w:spacing w:before="120" w:after="120" w:line="360" w:lineRule="auto"/>
      <w:ind w:right="204" w:firstLine="425"/>
      <w:textAlignment w:val="baseline"/>
    </w:pPr>
    <w:rPr>
      <w:rFonts w:ascii="宋体"/>
      <w:kern w:val="0"/>
      <w:sz w:val="24"/>
      <w:szCs w:val="20"/>
    </w:rPr>
  </w:style>
  <w:style w:type="paragraph" w:customStyle="1" w:styleId="403">
    <w:name w:val="Text_11"/>
    <w:basedOn w:val="1"/>
    <w:uiPriority w:val="0"/>
    <w:pPr>
      <w:widowControl/>
      <w:spacing w:line="320" w:lineRule="exact"/>
      <w:jc w:val="left"/>
    </w:pPr>
    <w:rPr>
      <w:rFonts w:ascii="Arial" w:hAnsi="Arial"/>
      <w:kern w:val="0"/>
      <w:sz w:val="22"/>
      <w:szCs w:val="20"/>
      <w:lang w:val="en-GB"/>
    </w:rPr>
  </w:style>
  <w:style w:type="paragraph" w:customStyle="1" w:styleId="404">
    <w:name w:val="中文报告书样式"/>
    <w:basedOn w:val="1"/>
    <w:uiPriority w:val="0"/>
    <w:pPr>
      <w:adjustRightInd w:val="0"/>
      <w:spacing w:line="480" w:lineRule="atLeast"/>
      <w:ind w:firstLine="482"/>
      <w:textAlignment w:val="baseline"/>
    </w:pPr>
    <w:rPr>
      <w:kern w:val="24"/>
      <w:sz w:val="24"/>
      <w:szCs w:val="20"/>
    </w:rPr>
  </w:style>
  <w:style w:type="paragraph" w:customStyle="1" w:styleId="405">
    <w:name w:val="样式10"/>
    <w:basedOn w:val="5"/>
    <w:uiPriority w:val="0"/>
    <w:pPr>
      <w:tabs>
        <w:tab w:val="left" w:pos="480"/>
      </w:tabs>
      <w:autoSpaceDE w:val="0"/>
      <w:autoSpaceDN w:val="0"/>
      <w:adjustRightInd w:val="0"/>
      <w:spacing w:before="240" w:after="240" w:line="240" w:lineRule="atLeast"/>
      <w:jc w:val="left"/>
      <w:textAlignment w:val="baseline"/>
    </w:pPr>
    <w:rPr>
      <w:rFonts w:ascii="Arial" w:hAnsi="宋体"/>
      <w:bCs w:val="0"/>
      <w:sz w:val="30"/>
      <w:szCs w:val="20"/>
    </w:rPr>
  </w:style>
  <w:style w:type="paragraph" w:customStyle="1" w:styleId="406">
    <w:name w:val="table75"/>
    <w:uiPriority w:val="0"/>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spacing w:beforeLines="50" w:afterLines="50"/>
      <w:ind w:right="-1540"/>
      <w:textAlignment w:val="baseline"/>
    </w:pPr>
    <w:rPr>
      <w:rFonts w:ascii="宋体" w:hAnsi="Times New Roman" w:eastAsia="宋体" w:cs="Times New Roman"/>
      <w:sz w:val="24"/>
      <w:lang w:val="en-US" w:eastAsia="zh-CN" w:bidi="ar-SA"/>
    </w:rPr>
  </w:style>
  <w:style w:type="paragraph" w:customStyle="1" w:styleId="407">
    <w:name w:val="table91"/>
    <w:uiPriority w:val="0"/>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spacing w:beforeLines="50" w:afterLines="50"/>
      <w:textAlignment w:val="baseline"/>
    </w:pPr>
    <w:rPr>
      <w:rFonts w:ascii="宋体" w:hAnsi="Times New Roman" w:eastAsia="宋体" w:cs="Times New Roman"/>
      <w:sz w:val="24"/>
      <w:lang w:val="en-US" w:eastAsia="zh-CN" w:bidi="ar-SA"/>
    </w:rPr>
  </w:style>
  <w:style w:type="paragraph" w:customStyle="1" w:styleId="408">
    <w:name w:val="TEXT"/>
    <w:basedOn w:val="1"/>
    <w:uiPriority w:val="0"/>
    <w:pPr>
      <w:adjustRightInd w:val="0"/>
      <w:spacing w:before="120"/>
      <w:ind w:left="360"/>
      <w:jc w:val="left"/>
      <w:textAlignment w:val="baseline"/>
    </w:pPr>
    <w:rPr>
      <w:kern w:val="0"/>
      <w:sz w:val="24"/>
      <w:szCs w:val="20"/>
    </w:rPr>
  </w:style>
  <w:style w:type="paragraph" w:customStyle="1" w:styleId="409">
    <w:name w:val="style9"/>
    <w:basedOn w:val="1"/>
    <w:uiPriority w:val="0"/>
    <w:pPr>
      <w:widowControl/>
      <w:spacing w:before="100" w:beforeAutospacing="1" w:after="100" w:afterAutospacing="1"/>
      <w:jc w:val="left"/>
    </w:pPr>
    <w:rPr>
      <w:rFonts w:ascii="宋体" w:hAnsi="宋体" w:cs="宋体"/>
      <w:b/>
      <w:bCs/>
      <w:color w:val="990000"/>
      <w:kern w:val="0"/>
      <w:sz w:val="24"/>
    </w:rPr>
  </w:style>
  <w:style w:type="character" w:customStyle="1" w:styleId="410">
    <w:name w:val="注释标题 Char"/>
    <w:link w:val="17"/>
    <w:uiPriority w:val="0"/>
    <w:rPr>
      <w:kern w:val="2"/>
      <w:sz w:val="21"/>
    </w:rPr>
  </w:style>
  <w:style w:type="character" w:customStyle="1" w:styleId="411">
    <w:name w:val="称呼 Char"/>
    <w:link w:val="27"/>
    <w:uiPriority w:val="0"/>
    <w:rPr>
      <w:sz w:val="21"/>
    </w:rPr>
  </w:style>
  <w:style w:type="paragraph" w:customStyle="1" w:styleId="412">
    <w:name w:val="Char Char Char Char Char Char Char Char Char Char Char Char Char"/>
    <w:basedOn w:val="1"/>
    <w:uiPriority w:val="0"/>
    <w:pPr>
      <w:adjustRightInd w:val="0"/>
      <w:spacing w:line="360" w:lineRule="atLeast"/>
      <w:jc w:val="left"/>
      <w:textAlignment w:val="baseline"/>
    </w:pPr>
    <w:rPr>
      <w:kern w:val="0"/>
      <w:sz w:val="24"/>
      <w:szCs w:val="20"/>
    </w:rPr>
  </w:style>
  <w:style w:type="paragraph" w:customStyle="1" w:styleId="413">
    <w:name w:val="附件"/>
    <w:basedOn w:val="1"/>
    <w:uiPriority w:val="0"/>
    <w:pPr>
      <w:adjustRightInd w:val="0"/>
      <w:spacing w:before="120" w:after="60"/>
      <w:jc w:val="center"/>
      <w:textAlignment w:val="center"/>
    </w:pPr>
    <w:rPr>
      <w:rFonts w:ascii="黑体" w:eastAsia="黑体"/>
      <w:b/>
      <w:kern w:val="0"/>
      <w:sz w:val="32"/>
      <w:szCs w:val="32"/>
    </w:rPr>
  </w:style>
  <w:style w:type="character" w:customStyle="1" w:styleId="414">
    <w:name w:val="批注文字 Char2"/>
    <w:semiHidden/>
    <w:uiPriority w:val="99"/>
    <w:rPr>
      <w:kern w:val="2"/>
      <w:sz w:val="21"/>
      <w:szCs w:val="24"/>
    </w:rPr>
  </w:style>
  <w:style w:type="character" w:customStyle="1" w:styleId="415">
    <w:name w:val="标题 1 Char Char"/>
    <w:uiPriority w:val="0"/>
    <w:rPr>
      <w:rFonts w:eastAsia="黑体"/>
      <w:kern w:val="44"/>
      <w:sz w:val="28"/>
      <w:szCs w:val="28"/>
      <w:lang w:val="en-US" w:eastAsia="zh-CN" w:bidi="ar-SA"/>
    </w:rPr>
  </w:style>
  <w:style w:type="character" w:customStyle="1" w:styleId="416">
    <w:name w:val="样式 标题 1 + 加粗 Char Char"/>
    <w:uiPriority w:val="0"/>
    <w:rPr>
      <w:rFonts w:eastAsia="黑体"/>
      <w:b/>
      <w:bCs/>
      <w:kern w:val="44"/>
      <w:sz w:val="28"/>
      <w:szCs w:val="28"/>
      <w:lang w:val="en-US" w:eastAsia="zh-CN" w:bidi="ar-SA"/>
    </w:rPr>
  </w:style>
  <w:style w:type="character" w:customStyle="1" w:styleId="417">
    <w:name w:val="样式 Arial"/>
    <w:uiPriority w:val="0"/>
    <w:rPr>
      <w:rFonts w:ascii="Times New Roman" w:hAnsi="Times New Roman" w:eastAsia="宋体"/>
      <w:sz w:val="21"/>
    </w:rPr>
  </w:style>
  <w:style w:type="character" w:customStyle="1" w:styleId="418">
    <w:name w:val="页眉cover Char Char"/>
    <w:uiPriority w:val="0"/>
    <w:rPr>
      <w:rFonts w:ascii="宋体" w:hAnsi="Times New Roman" w:eastAsia="宋体"/>
      <w:sz w:val="18"/>
    </w:rPr>
  </w:style>
  <w:style w:type="character" w:customStyle="1" w:styleId="419">
    <w:name w:val="样式 标题 1 + 加粗1 Char Char"/>
    <w:uiPriority w:val="0"/>
    <w:rPr>
      <w:rFonts w:eastAsia="黑体"/>
      <w:bCs/>
      <w:kern w:val="44"/>
      <w:sz w:val="28"/>
      <w:szCs w:val="28"/>
      <w:lang w:val="en-US" w:eastAsia="zh-CN" w:bidi="ar-SA"/>
    </w:rPr>
  </w:style>
  <w:style w:type="character" w:customStyle="1" w:styleId="420">
    <w:name w:val="Char Char3"/>
    <w:uiPriority w:val="0"/>
    <w:rPr>
      <w:rFonts w:ascii="宋体" w:hAnsi="Times New Roman" w:eastAsia="宋体" w:cs="Times New Roman"/>
      <w:sz w:val="18"/>
      <w:szCs w:val="20"/>
    </w:rPr>
  </w:style>
  <w:style w:type="character" w:customStyle="1" w:styleId="421">
    <w:name w:val="纯文本 Char1"/>
    <w:uiPriority w:val="0"/>
    <w:rPr>
      <w:rFonts w:ascii="宋体" w:hAnsi="Courier New" w:cs="Courier New"/>
      <w:sz w:val="21"/>
      <w:szCs w:val="21"/>
    </w:rPr>
  </w:style>
  <w:style w:type="character" w:customStyle="1" w:styleId="422">
    <w:name w:val="明显引用 Char"/>
    <w:link w:val="423"/>
    <w:uiPriority w:val="0"/>
    <w:rPr>
      <w:rFonts w:ascii="Calibri" w:hAnsi="Calibri"/>
      <w:b/>
      <w:i/>
      <w:sz w:val="24"/>
      <w:szCs w:val="22"/>
      <w:lang w:eastAsia="en-US" w:bidi="en-US"/>
    </w:rPr>
  </w:style>
  <w:style w:type="paragraph" w:styleId="423">
    <w:name w:val="Intense Quote"/>
    <w:basedOn w:val="1"/>
    <w:next w:val="1"/>
    <w:link w:val="422"/>
    <w:qFormat/>
    <w:uiPriority w:val="0"/>
    <w:pPr>
      <w:widowControl/>
      <w:ind w:left="720" w:right="720"/>
      <w:jc w:val="left"/>
    </w:pPr>
    <w:rPr>
      <w:rFonts w:ascii="Calibri" w:hAnsi="Calibri"/>
      <w:b/>
      <w:i/>
      <w:kern w:val="0"/>
      <w:sz w:val="24"/>
      <w:szCs w:val="22"/>
      <w:lang w:eastAsia="en-US" w:bidi="en-US"/>
    </w:rPr>
  </w:style>
  <w:style w:type="character" w:customStyle="1" w:styleId="424">
    <w:name w:val="Normal Char Char"/>
    <w:uiPriority w:val="0"/>
    <w:rPr>
      <w:rFonts w:ascii="宋体" w:eastAsia="宋体"/>
      <w:position w:val="-6"/>
      <w:sz w:val="32"/>
      <w:lang w:val="en-US" w:eastAsia="zh-CN" w:bidi="ar-SA"/>
    </w:rPr>
  </w:style>
  <w:style w:type="character" w:customStyle="1" w:styleId="425">
    <w:name w:val="样式1 Char Char"/>
    <w:link w:val="84"/>
    <w:uiPriority w:val="0"/>
    <w:rPr>
      <w:rFonts w:ascii="宋体"/>
      <w:sz w:val="24"/>
    </w:rPr>
  </w:style>
  <w:style w:type="character" w:customStyle="1" w:styleId="426">
    <w:name w:val="引用 Char"/>
    <w:link w:val="427"/>
    <w:uiPriority w:val="0"/>
    <w:rPr>
      <w:rFonts w:ascii="Calibri" w:hAnsi="Calibri"/>
      <w:i/>
      <w:sz w:val="24"/>
      <w:szCs w:val="24"/>
      <w:lang w:eastAsia="en-US" w:bidi="en-US"/>
    </w:rPr>
  </w:style>
  <w:style w:type="paragraph" w:styleId="427">
    <w:name w:val="Quote"/>
    <w:basedOn w:val="1"/>
    <w:next w:val="1"/>
    <w:link w:val="426"/>
    <w:qFormat/>
    <w:uiPriority w:val="0"/>
    <w:pPr>
      <w:widowControl/>
      <w:jc w:val="left"/>
    </w:pPr>
    <w:rPr>
      <w:rFonts w:ascii="Calibri" w:hAnsi="Calibri"/>
      <w:i/>
      <w:kern w:val="0"/>
      <w:sz w:val="24"/>
      <w:lang w:eastAsia="en-US" w:bidi="en-US"/>
    </w:rPr>
  </w:style>
  <w:style w:type="paragraph" w:customStyle="1" w:styleId="428">
    <w:name w:val="样式 标题 1 + 首行缩进:  2 字符 段前: 1 行 段后: 1 行"/>
    <w:basedOn w:val="5"/>
    <w:uiPriority w:val="0"/>
    <w:pPr>
      <w:spacing w:before="100" w:afterLines="100" w:line="240" w:lineRule="auto"/>
    </w:pPr>
    <w:rPr>
      <w:rFonts w:eastAsia="黑体"/>
      <w:b w:val="0"/>
      <w:bCs w:val="0"/>
      <w:sz w:val="28"/>
      <w:szCs w:val="20"/>
    </w:rPr>
  </w:style>
  <w:style w:type="paragraph" w:customStyle="1" w:styleId="429">
    <w:name w:val="qp3"/>
    <w:basedOn w:val="7"/>
    <w:uiPriority w:val="0"/>
    <w:pPr>
      <w:keepNext w:val="0"/>
      <w:keepLines w:val="0"/>
      <w:tabs>
        <w:tab w:val="left" w:pos="360"/>
      </w:tabs>
      <w:adjustRightInd w:val="0"/>
      <w:spacing w:before="0" w:after="0" w:line="420" w:lineRule="atLeast"/>
      <w:jc w:val="left"/>
      <w:textAlignment w:val="baseline"/>
      <w:outlineLvl w:val="9"/>
    </w:pPr>
    <w:rPr>
      <w:rFonts w:ascii="宋体"/>
      <w:bCs w:val="0"/>
      <w:kern w:val="0"/>
      <w:sz w:val="24"/>
      <w:szCs w:val="20"/>
    </w:rPr>
  </w:style>
  <w:style w:type="paragraph" w:customStyle="1" w:styleId="430">
    <w:name w:val="样式 标题 2 + 段前: 0.5 行 段后: 0.5 行"/>
    <w:basedOn w:val="6"/>
    <w:uiPriority w:val="0"/>
    <w:pPr>
      <w:autoSpaceDE/>
      <w:autoSpaceDN/>
      <w:spacing w:beforeLines="50" w:afterLines="50" w:line="240" w:lineRule="auto"/>
      <w:ind w:firstLine="200" w:firstLineChars="200"/>
    </w:pPr>
    <w:rPr>
      <w:rFonts w:ascii="Times New Roman" w:hAnsi="Times New Roman"/>
      <w:b w:val="0"/>
      <w:bCs/>
      <w:sz w:val="21"/>
      <w:szCs w:val="21"/>
    </w:rPr>
  </w:style>
  <w:style w:type="paragraph" w:customStyle="1" w:styleId="431">
    <w:name w:val="font0"/>
    <w:basedOn w:val="1"/>
    <w:uiPriority w:val="0"/>
    <w:pPr>
      <w:widowControl/>
      <w:spacing w:before="100" w:beforeAutospacing="1" w:after="100" w:afterAutospacing="1"/>
      <w:jc w:val="left"/>
    </w:pPr>
    <w:rPr>
      <w:rFonts w:hint="eastAsia" w:ascii="宋体" w:hAnsi="宋体" w:cs="Arial Unicode MS"/>
      <w:kern w:val="0"/>
      <w:sz w:val="24"/>
    </w:rPr>
  </w:style>
  <w:style w:type="paragraph" w:customStyle="1" w:styleId="432">
    <w:name w:val="样式 标题 1 + 加粗"/>
    <w:basedOn w:val="5"/>
    <w:uiPriority w:val="0"/>
    <w:pPr>
      <w:spacing w:before="100" w:afterLines="100" w:line="240" w:lineRule="auto"/>
    </w:pPr>
    <w:rPr>
      <w:rFonts w:eastAsia="黑体"/>
      <w:sz w:val="28"/>
      <w:szCs w:val="28"/>
    </w:rPr>
  </w:style>
  <w:style w:type="paragraph" w:customStyle="1" w:styleId="433">
    <w:name w:val="样式 Arial 首行缩进:  2 字符"/>
    <w:basedOn w:val="1"/>
    <w:uiPriority w:val="0"/>
    <w:pPr>
      <w:ind w:firstLine="403" w:firstLineChars="200"/>
    </w:pPr>
    <w:rPr>
      <w:szCs w:val="21"/>
    </w:rPr>
  </w:style>
  <w:style w:type="paragraph" w:styleId="434">
    <w:name w:val="List Paragraph"/>
    <w:basedOn w:val="1"/>
    <w:qFormat/>
    <w:uiPriority w:val="34"/>
    <w:pPr>
      <w:ind w:firstLine="420" w:firstLineChars="200"/>
    </w:pPr>
  </w:style>
  <w:style w:type="paragraph" w:customStyle="1" w:styleId="435">
    <w:name w:val="xl37"/>
    <w:basedOn w:val="1"/>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436">
    <w:name w:val="样式 样式 标题 2 + 段前: 0.5 行 段后: 0.5 行 + 首行缩进:  2 字符 段前: 0.5 行 段后: 0..."/>
    <w:basedOn w:val="430"/>
    <w:uiPriority w:val="0"/>
    <w:pPr>
      <w:spacing w:beforeLines="0" w:afterLines="0"/>
      <w:ind w:firstLine="0" w:firstLineChars="0"/>
    </w:pPr>
    <w:rPr>
      <w:bCs w:val="0"/>
      <w:szCs w:val="20"/>
    </w:rPr>
  </w:style>
  <w:style w:type="paragraph" w:customStyle="1" w:styleId="437">
    <w:name w:val="样式 标题 1 + 加粗1"/>
    <w:basedOn w:val="5"/>
    <w:uiPriority w:val="0"/>
    <w:pPr>
      <w:adjustRightInd w:val="0"/>
      <w:spacing w:before="100" w:afterLines="100" w:line="240" w:lineRule="auto"/>
    </w:pPr>
    <w:rPr>
      <w:rFonts w:eastAsia="黑体"/>
      <w:b w:val="0"/>
      <w:sz w:val="28"/>
      <w:szCs w:val="28"/>
    </w:rPr>
  </w:style>
  <w:style w:type="paragraph" w:customStyle="1" w:styleId="438">
    <w:name w:val="Plain Text1"/>
    <w:basedOn w:val="1"/>
    <w:uiPriority w:val="0"/>
    <w:pPr>
      <w:autoSpaceDE w:val="0"/>
      <w:autoSpaceDN w:val="0"/>
      <w:adjustRightInd w:val="0"/>
    </w:pPr>
    <w:rPr>
      <w:rFonts w:hint="eastAsia" w:ascii="宋体"/>
      <w:sz w:val="24"/>
      <w:szCs w:val="20"/>
    </w:rPr>
  </w:style>
  <w:style w:type="paragraph" w:customStyle="1" w:styleId="439">
    <w:name w:val="标题后正文"/>
    <w:basedOn w:val="1"/>
    <w:uiPriority w:val="0"/>
    <w:pPr>
      <w:adjustRightInd w:val="0"/>
      <w:spacing w:line="360" w:lineRule="auto"/>
      <w:ind w:firstLine="200" w:firstLineChars="200"/>
      <w:textAlignment w:val="baseline"/>
    </w:pPr>
    <w:rPr>
      <w:rFonts w:ascii="Arial" w:hAnsi="Arial"/>
      <w:snapToGrid w:val="0"/>
      <w:kern w:val="28"/>
      <w:sz w:val="24"/>
      <w:szCs w:val="20"/>
    </w:rPr>
  </w:style>
  <w:style w:type="paragraph" w:customStyle="1" w:styleId="440">
    <w:name w:val="qp"/>
    <w:basedOn w:val="1"/>
    <w:uiPriority w:val="0"/>
    <w:pPr>
      <w:adjustRightInd w:val="0"/>
      <w:spacing w:line="318" w:lineRule="atLeast"/>
      <w:jc w:val="left"/>
      <w:textAlignment w:val="baseline"/>
    </w:pPr>
    <w:rPr>
      <w:rFonts w:ascii="宋体"/>
      <w:kern w:val="0"/>
      <w:sz w:val="20"/>
      <w:szCs w:val="20"/>
    </w:rPr>
  </w:style>
  <w:style w:type="paragraph" w:customStyle="1" w:styleId="441">
    <w:name w:val="Betreff"/>
    <w:basedOn w:val="1"/>
    <w:uiPriority w:val="0"/>
    <w:pPr>
      <w:widowControl/>
      <w:tabs>
        <w:tab w:val="left" w:pos="5670"/>
        <w:tab w:val="left" w:pos="7938"/>
      </w:tabs>
      <w:spacing w:before="1200"/>
      <w:jc w:val="left"/>
    </w:pPr>
    <w:rPr>
      <w:rFonts w:ascii="Arial" w:hAnsi="Arial"/>
      <w:kern w:val="0"/>
      <w:sz w:val="22"/>
      <w:szCs w:val="20"/>
      <w:lang w:val="de-DE"/>
    </w:rPr>
  </w:style>
  <w:style w:type="paragraph" w:customStyle="1" w:styleId="442">
    <w:name w:val="标题1 Char Char Char"/>
    <w:basedOn w:val="5"/>
    <w:uiPriority w:val="0"/>
    <w:pPr>
      <w:tabs>
        <w:tab w:val="left" w:pos="540"/>
      </w:tabs>
      <w:adjustRightInd w:val="0"/>
      <w:snapToGrid w:val="0"/>
      <w:spacing w:before="0" w:afterLines="50" w:line="400" w:lineRule="exact"/>
      <w:jc w:val="center"/>
      <w:textAlignment w:val="baseline"/>
    </w:pPr>
    <w:rPr>
      <w:rFonts w:ascii="宋体" w:hAnsi="宋体"/>
      <w:color w:val="000000"/>
      <w:sz w:val="36"/>
      <w:szCs w:val="20"/>
    </w:rPr>
  </w:style>
  <w:style w:type="paragraph" w:customStyle="1" w:styleId="443">
    <w:name w:val="xl36"/>
    <w:basedOn w:val="1"/>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444">
    <w:name w:val="普正文2"/>
    <w:basedOn w:val="1"/>
    <w:uiPriority w:val="0"/>
    <w:pPr>
      <w:adjustRightInd w:val="0"/>
      <w:spacing w:line="318" w:lineRule="atLeast"/>
      <w:ind w:left="964" w:hanging="907"/>
      <w:textAlignment w:val="baseline"/>
    </w:pPr>
    <w:rPr>
      <w:rFonts w:ascii="宋体"/>
      <w:kern w:val="0"/>
      <w:sz w:val="28"/>
      <w:szCs w:val="20"/>
    </w:rPr>
  </w:style>
  <w:style w:type="paragraph" w:customStyle="1" w:styleId="445">
    <w:name w:val="正文 + 宋体"/>
    <w:basedOn w:val="1"/>
    <w:uiPriority w:val="0"/>
    <w:pPr>
      <w:spacing w:line="480" w:lineRule="auto"/>
    </w:pPr>
    <w:rPr>
      <w:rFonts w:ascii="宋体" w:hAnsi="宋体"/>
      <w:spacing w:val="5"/>
    </w:rPr>
  </w:style>
  <w:style w:type="paragraph" w:customStyle="1" w:styleId="446">
    <w:name w:val="样式 标题 4 + 黑体 非倾斜 左侧:  0 厘米"/>
    <w:uiPriority w:val="0"/>
    <w:rPr>
      <w:rFonts w:ascii="黑体" w:hAnsi="黑体" w:eastAsia="黑体" w:cs="Times New Roman"/>
      <w:sz w:val="24"/>
      <w:lang w:val="en-US" w:eastAsia="zh-CN" w:bidi="ar-SA"/>
    </w:rPr>
  </w:style>
  <w:style w:type="character" w:customStyle="1" w:styleId="447">
    <w:name w:val="明显引用 Char1"/>
    <w:uiPriority w:val="30"/>
    <w:rPr>
      <w:b/>
      <w:bCs/>
      <w:i/>
      <w:iCs/>
      <w:color w:val="4F81BD"/>
      <w:kern w:val="2"/>
      <w:sz w:val="21"/>
      <w:szCs w:val="24"/>
    </w:rPr>
  </w:style>
  <w:style w:type="character" w:customStyle="1" w:styleId="448">
    <w:name w:val="引用 Char1"/>
    <w:uiPriority w:val="29"/>
    <w:rPr>
      <w:i/>
      <w:iCs/>
      <w:color w:val="000000"/>
      <w:kern w:val="2"/>
      <w:sz w:val="21"/>
      <w:szCs w:val="24"/>
    </w:rPr>
  </w:style>
  <w:style w:type="paragraph" w:customStyle="1" w:styleId="449">
    <w:name w:val="xl35"/>
    <w:basedOn w:val="1"/>
    <w:uiPriority w:val="0"/>
    <w:pPr>
      <w:widowControl/>
      <w:shd w:val="clear" w:color="auto" w:fill="CCFFFF"/>
      <w:spacing w:before="100" w:beforeAutospacing="1" w:after="100" w:afterAutospacing="1"/>
      <w:jc w:val="left"/>
    </w:pPr>
    <w:rPr>
      <w:rFonts w:eastAsia="Arial Unicode MS"/>
      <w:kern w:val="0"/>
      <w:sz w:val="24"/>
    </w:rPr>
  </w:style>
  <w:style w:type="paragraph" w:customStyle="1" w:styleId="450">
    <w:name w:val="Char Char Char Char Char Char1 Char"/>
    <w:basedOn w:val="1"/>
    <w:uiPriority w:val="0"/>
    <w:pPr>
      <w:widowControl/>
      <w:spacing w:after="160" w:line="240" w:lineRule="exact"/>
      <w:jc w:val="left"/>
    </w:pPr>
  </w:style>
  <w:style w:type="paragraph" w:customStyle="1" w:styleId="451">
    <w:name w:val="正文文本 32"/>
    <w:basedOn w:val="1"/>
    <w:uiPriority w:val="0"/>
    <w:pPr>
      <w:adjustRightInd w:val="0"/>
      <w:spacing w:line="360" w:lineRule="auto"/>
      <w:jc w:val="center"/>
      <w:textAlignment w:val="baseline"/>
    </w:pPr>
    <w:rPr>
      <w:rFonts w:ascii="宋体"/>
      <w:b/>
      <w:color w:val="FF0000"/>
      <w:kern w:val="0"/>
      <w:sz w:val="24"/>
      <w:szCs w:val="20"/>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891653-5E4F-406B-AD33-99DF4F912F6F}">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3466</Words>
  <Characters>19762</Characters>
  <Lines>164</Lines>
  <Paragraphs>46</Paragraphs>
  <TotalTime>1</TotalTime>
  <ScaleCrop>false</ScaleCrop>
  <LinksUpToDate>false</LinksUpToDate>
  <CharactersWithSpaces>23182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2020-07-15T10:00:00Z</dcterms:created>
  <dc:creator>mali</dc:creator>
  <cp:lastModifiedBy>Administrator</cp:lastModifiedBy>
  <dcterms:modified xsi:type="dcterms:W3CDTF">2020-07-17T07:13:06Z</dcterms:modified>
  <dc:title>河南华润电力首阳山有限公司</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